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10" w:rsidRPr="000D7F66" w:rsidRDefault="00B94DD1">
      <w:r w:rsidRPr="000D7F66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-1112901</wp:posOffset>
            </wp:positionH>
            <wp:positionV relativeFrom="page">
              <wp:posOffset>-1185063</wp:posOffset>
            </wp:positionV>
            <wp:extent cx="7578547" cy="11089843"/>
            <wp:effectExtent l="0" t="0" r="3810" b="0"/>
            <wp:wrapNone/>
            <wp:docPr id="97" name="Obraz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109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6CF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6.75pt;margin-top:108.05pt;width:475pt;height:259.95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" filled="f" stroked="f">
            <v:textbox>
              <w:txbxContent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>
                    <w:rPr>
                      <w:b/>
                      <w:color w:val="FFFFFF" w:themeColor="background1"/>
                      <w:sz w:val="44"/>
                      <w:szCs w:val="56"/>
                    </w:rPr>
                    <w:t>Formularz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 xml:space="preserve"> studium wykonalności dla projektów inwestycyjnych ubiegających się 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br/>
                    <w:t>o wsparcie z EFRR w ramach Regionalnego Programu Operacyjnego Województwa Zachodniopomorskiego</w:t>
                  </w:r>
                </w:p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>2014-2020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-486309</wp:posOffset>
            </wp:positionH>
            <wp:positionV relativeFrom="paragraph">
              <wp:posOffset>-583262</wp:posOffset>
            </wp:positionV>
            <wp:extent cx="1851025" cy="795020"/>
            <wp:effectExtent l="19050" t="0" r="0" b="0"/>
            <wp:wrapNone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212949" w:rsidP="00617741">
      <w:pPr>
        <w:tabs>
          <w:tab w:val="left" w:pos="3559"/>
        </w:tabs>
      </w:pPr>
      <w:r w:rsidRPr="000D7F66">
        <w:tab/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334F41" w:rsidRPr="000D7F66" w:rsidRDefault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8D302B" w:rsidRPr="000D7F66" w:rsidRDefault="00246CFE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-6.75pt;margin-top:67pt;width:475pt;height:64.1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proofErr w:type="gramStart"/>
                  <w:r>
                    <w:rPr>
                      <w:color w:val="FFFFFF" w:themeColor="background1"/>
                      <w:sz w:val="24"/>
                    </w:rPr>
                    <w:t>wersja</w:t>
                  </w:r>
                  <w:proofErr w:type="gramEnd"/>
                  <w:r>
                    <w:rPr>
                      <w:color w:val="FFFFFF" w:themeColor="background1"/>
                      <w:sz w:val="24"/>
                    </w:rPr>
                    <w:t xml:space="preserve"> </w:t>
                  </w:r>
                  <w:ins w:id="0" w:author="eprzybylska" w:date="2018-04-27T12:24:00Z">
                    <w:r w:rsidR="00246CFE">
                      <w:rPr>
                        <w:color w:val="FFFFFF" w:themeColor="background1"/>
                        <w:sz w:val="24"/>
                      </w:rPr>
                      <w:t>6.1</w:t>
                    </w:r>
                  </w:ins>
                  <w:del w:id="1" w:author="eprzybylska" w:date="2018-04-27T12:24:00Z">
                    <w:r w:rsidR="008079BE" w:rsidDel="00246CFE">
                      <w:rPr>
                        <w:color w:val="FFFFFF" w:themeColor="background1"/>
                        <w:sz w:val="24"/>
                      </w:rPr>
                      <w:delText>5.1</w:delText>
                    </w:r>
                  </w:del>
                </w:p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</w:p>
                <w:p w:rsidR="00A03C0D" w:rsidRPr="00712C26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 w:rsidRPr="00712C26">
                    <w:rPr>
                      <w:color w:val="FFFFFF" w:themeColor="background1"/>
                      <w:sz w:val="24"/>
                    </w:rPr>
                    <w:t xml:space="preserve">Szczecin </w:t>
                  </w:r>
                  <w:r w:rsidRPr="00712C26">
                    <w:rPr>
                      <w:color w:val="FFFFFF" w:themeColor="background1"/>
                      <w:sz w:val="24"/>
                    </w:rPr>
                    <w:t>201</w:t>
                  </w:r>
                  <w:del w:id="2" w:author="eprzybylska" w:date="2018-04-27T12:26:00Z">
                    <w:r w:rsidR="00012D35" w:rsidDel="00246CFE">
                      <w:rPr>
                        <w:color w:val="FFFFFF" w:themeColor="background1"/>
                        <w:sz w:val="24"/>
                      </w:rPr>
                      <w:delText>7</w:delText>
                    </w:r>
                  </w:del>
                  <w:ins w:id="3" w:author="eprzybylska" w:date="2018-04-27T12:26:00Z">
                    <w:r w:rsidR="00246CFE">
                      <w:rPr>
                        <w:color w:val="FFFFFF" w:themeColor="background1"/>
                        <w:sz w:val="24"/>
                      </w:rPr>
                      <w:t>8</w:t>
                    </w:r>
                  </w:ins>
                  <w:bookmarkStart w:id="4" w:name="_GoBack"/>
                  <w:bookmarkEnd w:id="4"/>
                  <w:r w:rsidRPr="00712C26">
                    <w:rPr>
                      <w:color w:val="FFFFFF" w:themeColor="background1"/>
                      <w:sz w:val="24"/>
                    </w:rPr>
                    <w:t xml:space="preserve"> 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0.6pt;margin-top:195.25pt;width:475pt;height:259.9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" filled="f" stroked="f">
            <v:textbox>
              <w:txbxContent>
                <w:p w:rsidR="00A03C0D" w:rsidRPr="00EB3D87" w:rsidRDefault="00A03C0D" w:rsidP="008D302B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Instrukcja przygotowania stdium wykonalności dla projektów inwestycyjnych ubiegających się o wsparcie z EFRR w ramach Regionalnego Programu Oper</w:t>
                  </w:r>
                  <w:r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acyjnego Województwa Zachodniopomorskiego</w:t>
                  </w:r>
                </w:p>
              </w:txbxContent>
            </v:textbox>
          </v:shape>
        </w:pict>
      </w:r>
      <w:r>
        <w:rPr>
          <w:noProof/>
        </w:rPr>
        <w:pict>
          <v:rect id="Prostokąt 94" o:spid="_x0000_s1032" style="position:absolute;left:0;text-align:left;margin-left:200.85pt;margin-top:726.35pt;width:184.2pt;height:75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" fillcolor="#023e7c" stroked="f" strokeweight="1pt">
            <v:path arrowok="t"/>
          </v:rect>
        </w:pict>
      </w:r>
      <w:r>
        <w:rPr>
          <w:noProof/>
        </w:rPr>
        <w:pict>
          <v:shape id="_x0000_s1029" type="#_x0000_t202" style="position:absolute;left:0;text-align:left;margin-left:60.6pt;margin-top:761.9pt;width:475pt;height:23.4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" filled="f" stroked="f">
            <v:textbox>
              <w:txbxContent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br w:type="page"/>
      </w:r>
    </w:p>
    <w:p w:rsidR="00463A76" w:rsidRDefault="00463A76" w:rsidP="00463A76">
      <w:pPr>
        <w:pStyle w:val="Nagwek1"/>
        <w:numPr>
          <w:ilvl w:val="0"/>
          <w:numId w:val="0"/>
        </w:numPr>
        <w:ind w:left="-814"/>
        <w:sectPr w:rsidR="00463A76" w:rsidSect="00463A76">
          <w:headerReference w:type="default" r:id="rId11"/>
          <w:footerReference w:type="default" r:id="rId12"/>
          <w:pgSz w:w="11906" w:h="16838" w:code="9"/>
          <w:pgMar w:top="1701" w:right="992" w:bottom="1418" w:left="1695" w:header="720" w:footer="408" w:gutter="0"/>
          <w:cols w:space="708"/>
          <w:docGrid w:linePitch="360"/>
        </w:sectPr>
      </w:pPr>
      <w:bookmarkStart w:id="5" w:name="_Toc456792018"/>
    </w:p>
    <w:p w:rsidR="00C77D3C" w:rsidRPr="000D7F66" w:rsidRDefault="00044EB3" w:rsidP="00753CD9">
      <w:pPr>
        <w:pStyle w:val="Nagwek1"/>
      </w:pPr>
      <w:r w:rsidRPr="000D7F66">
        <w:lastRenderedPageBreak/>
        <w:t xml:space="preserve">Przedstawienie kontekstu społeczno-ekonomicznego, instytucjonalnego </w:t>
      </w:r>
      <w:r w:rsidR="00281D62" w:rsidRPr="000D7F66">
        <w:br/>
      </w:r>
      <w:r w:rsidRPr="000D7F66">
        <w:t>i politycznego</w:t>
      </w:r>
      <w:bookmarkEnd w:id="5"/>
    </w:p>
    <w:p w:rsidR="00056A9A" w:rsidRPr="000D7F66" w:rsidRDefault="00A90E60" w:rsidP="00753CD9">
      <w:pPr>
        <w:pStyle w:val="Nagwek2"/>
      </w:pPr>
      <w:bookmarkStart w:id="6" w:name="_Toc456792019"/>
      <w:r w:rsidRPr="000D7F66">
        <w:t>Synte</w:t>
      </w:r>
      <w:r w:rsidR="002E7CD1" w:rsidRPr="000D7F66">
        <w:t>tyczny opis</w:t>
      </w:r>
      <w:r w:rsidRPr="000D7F66">
        <w:t xml:space="preserve"> otoczenia, w którym projekt będzie realizowany</w:t>
      </w:r>
      <w:bookmarkEnd w:id="6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43"/>
        <w:gridCol w:w="10278"/>
      </w:tblGrid>
      <w:tr w:rsidR="009639BF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C0BB7" w:rsidRPr="000D7F66" w:rsidRDefault="009639BF" w:rsidP="00DC3DBF">
            <w:pPr>
              <w:pStyle w:val="PSDBTabelaNagwek"/>
              <w:jc w:val="both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C2113B">
            <w:pPr>
              <w:pStyle w:val="PSDBTabelaNormalny"/>
            </w:pPr>
            <w:r w:rsidRPr="000D7F66"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4C53A9">
            <w:pPr>
              <w:pStyle w:val="PSDBTabelaNormalny"/>
            </w:pPr>
            <w:r w:rsidRPr="000D7F66"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463A76">
        <w:trPr>
          <w:trHeight w:val="4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  <w:tr w:rsidR="009639BF" w:rsidRPr="000D7F66" w:rsidTr="00463A76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</w:tbl>
    <w:p w:rsidR="00A90E60" w:rsidRPr="000D7F66" w:rsidRDefault="00A90E60" w:rsidP="00753CD9">
      <w:pPr>
        <w:pStyle w:val="Nagwek2"/>
      </w:pPr>
      <w:bookmarkStart w:id="7" w:name="_Toc456792020"/>
      <w:r w:rsidRPr="000D7F66">
        <w:t>Opis stanu aktualnego</w:t>
      </w:r>
      <w:r w:rsidR="00D46301">
        <w:t>,</w:t>
      </w:r>
      <w:r w:rsidRPr="000D7F66">
        <w:t xml:space="preserve"> </w:t>
      </w:r>
      <w:r w:rsidR="000C3BD6" w:rsidRPr="000D7F66">
        <w:t>na który projekt będzie miał wpływ</w:t>
      </w:r>
      <w:bookmarkEnd w:id="7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23"/>
        <w:gridCol w:w="2564"/>
        <w:gridCol w:w="1378"/>
        <w:gridCol w:w="1159"/>
        <w:gridCol w:w="1160"/>
        <w:gridCol w:w="1161"/>
        <w:gridCol w:w="1168"/>
        <w:gridCol w:w="1172"/>
        <w:gridCol w:w="3231"/>
      </w:tblGrid>
      <w:tr w:rsidR="009639BF" w:rsidRPr="000D7F66" w:rsidTr="00463A76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596446" w:rsidP="005D4020">
            <w:pPr>
              <w:pStyle w:val="PSDBTabelaNagwek"/>
              <w:rPr>
                <w:szCs w:val="14"/>
              </w:rPr>
            </w:pPr>
            <w:r w:rsidRPr="000D7F66">
              <w:t xml:space="preserve"> </w:t>
            </w:r>
            <w:r w:rsidR="009639BF" w:rsidRPr="000D7F66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463A76">
        <w:trPr>
          <w:trHeight w:val="507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1.2.1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Tło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463A76">
        <w:trPr>
          <w:trHeight w:val="55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Istniejący stan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Podstawowe rozwiązania oraz parametry techniczne i technologiczne istniejących rozwiązań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tabs>
                <w:tab w:val="clear" w:pos="567"/>
                <w:tab w:val="left" w:pos="247"/>
              </w:tabs>
              <w:jc w:val="both"/>
              <w:rPr>
                <w:rFonts w:cs="Verdana"/>
              </w:rPr>
            </w:pPr>
          </w:p>
        </w:tc>
      </w:tr>
      <w:tr w:rsidR="009639BF" w:rsidRPr="000D7F66" w:rsidTr="00712C26">
        <w:trPr>
          <w:trHeight w:val="705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Analiza interesariuszy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spacing w:before="0"/>
            </w:pPr>
          </w:p>
        </w:tc>
      </w:tr>
      <w:tr w:rsidR="009639BF" w:rsidRPr="000D7F66" w:rsidTr="00712C26">
        <w:trPr>
          <w:trHeight w:val="769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E006A7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lastRenderedPageBreak/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B0844" w:rsidRDefault="009639BF" w:rsidP="005D4020">
            <w:pPr>
              <w:pStyle w:val="PSDBTabelaNormalny"/>
            </w:pPr>
            <w:r w:rsidRPr="004B0844">
              <w:t>Potrzeby mieszkańców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9639BF" w:rsidRPr="000D7F66" w:rsidTr="00712C26">
        <w:trPr>
          <w:trHeight w:val="910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Niedogodności i problemy dla mieszkańców 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9639BF" w:rsidP="00DC3DBF">
            <w:pPr>
              <w:pStyle w:val="PSDBTabelaNormalny"/>
              <w:jc w:val="both"/>
              <w:rPr>
                <w:rFonts w:cs="Verdana"/>
              </w:rPr>
            </w:pPr>
            <w:r w:rsidRPr="000D7F66">
              <w:rPr>
                <w:rFonts w:cs="Verdana"/>
              </w:rPr>
              <w:t xml:space="preserve"> </w:t>
            </w: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Uwarunkowania realizacji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 w:rsidR="004A37BF">
              <w:rPr>
                <w:sz w:val="12"/>
                <w:szCs w:val="12"/>
              </w:rPr>
              <w:t>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Komplementarność z innymi projektami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064219">
        <w:trPr>
          <w:trHeight w:val="254"/>
        </w:trPr>
        <w:tc>
          <w:tcPr>
            <w:tcW w:w="72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4A37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564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9051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Nazwy projektów przyjętych za punkt odniesienia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Nazwa przedmiotowego projektu, który zamierza realizować wnioskodawca</w:t>
            </w: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Cel</w:t>
            </w:r>
          </w:p>
        </w:tc>
        <w:tc>
          <w:tcPr>
            <w:tcW w:w="116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Działania</w:t>
            </w:r>
          </w:p>
        </w:tc>
        <w:tc>
          <w:tcPr>
            <w:tcW w:w="116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Rezultaty</w:t>
            </w:r>
          </w:p>
        </w:tc>
        <w:tc>
          <w:tcPr>
            <w:tcW w:w="1168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Zasięg terytorialny</w:t>
            </w:r>
          </w:p>
        </w:tc>
        <w:tc>
          <w:tcPr>
            <w:tcW w:w="1172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Użytkownicy</w:t>
            </w:r>
          </w:p>
        </w:tc>
        <w:tc>
          <w:tcPr>
            <w:tcW w:w="323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Synergia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 xml:space="preserve">L. </w:t>
            </w:r>
            <w:proofErr w:type="gramStart"/>
            <w:r w:rsidRPr="000D7F66">
              <w:rPr>
                <w:sz w:val="14"/>
                <w:szCs w:val="14"/>
              </w:rPr>
              <w:t>zbieżnych</w:t>
            </w:r>
            <w:proofErr w:type="gramEnd"/>
            <w:r w:rsidRPr="000D7F66">
              <w:rPr>
                <w:sz w:val="14"/>
                <w:szCs w:val="14"/>
              </w:rPr>
              <w:t xml:space="preserve"> punktów</w:t>
            </w: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 xml:space="preserve">L. </w:t>
            </w:r>
            <w:proofErr w:type="gramStart"/>
            <w:r w:rsidRPr="000D7F66">
              <w:rPr>
                <w:sz w:val="14"/>
                <w:szCs w:val="14"/>
              </w:rPr>
              <w:t>zbieżnych</w:t>
            </w:r>
            <w:proofErr w:type="gramEnd"/>
            <w:r w:rsidRPr="000D7F66">
              <w:rPr>
                <w:sz w:val="14"/>
                <w:szCs w:val="14"/>
              </w:rPr>
              <w:t xml:space="preserve"> punktów</w:t>
            </w:r>
          </w:p>
        </w:tc>
        <w:tc>
          <w:tcPr>
            <w:tcW w:w="11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 xml:space="preserve">L. </w:t>
            </w:r>
            <w:proofErr w:type="gramStart"/>
            <w:r w:rsidRPr="000D7F66">
              <w:rPr>
                <w:sz w:val="14"/>
                <w:szCs w:val="14"/>
              </w:rPr>
              <w:t>zbieżnych</w:t>
            </w:r>
            <w:proofErr w:type="gramEnd"/>
            <w:r w:rsidRPr="000D7F66">
              <w:rPr>
                <w:sz w:val="14"/>
                <w:szCs w:val="14"/>
              </w:rPr>
              <w:t xml:space="preserve"> punktów</w:t>
            </w:r>
          </w:p>
        </w:tc>
        <w:tc>
          <w:tcPr>
            <w:tcW w:w="11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 xml:space="preserve">L. </w:t>
            </w:r>
            <w:proofErr w:type="gramStart"/>
            <w:r w:rsidRPr="000D7F66">
              <w:rPr>
                <w:sz w:val="14"/>
                <w:szCs w:val="14"/>
              </w:rPr>
              <w:t>zbieżnych</w:t>
            </w:r>
            <w:proofErr w:type="gramEnd"/>
            <w:r w:rsidRPr="000D7F66">
              <w:rPr>
                <w:sz w:val="14"/>
                <w:szCs w:val="14"/>
              </w:rPr>
              <w:t xml:space="preserve"> punktów</w:t>
            </w:r>
          </w:p>
        </w:tc>
        <w:tc>
          <w:tcPr>
            <w:tcW w:w="11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 xml:space="preserve">L. </w:t>
            </w:r>
            <w:proofErr w:type="gramStart"/>
            <w:r w:rsidRPr="000D7F66">
              <w:rPr>
                <w:sz w:val="14"/>
                <w:szCs w:val="14"/>
              </w:rPr>
              <w:t>zbieżnych</w:t>
            </w:r>
            <w:proofErr w:type="gramEnd"/>
            <w:r w:rsidRPr="000D7F66">
              <w:rPr>
                <w:sz w:val="14"/>
                <w:szCs w:val="14"/>
              </w:rPr>
              <w:t xml:space="preserve"> punktów</w:t>
            </w:r>
          </w:p>
        </w:tc>
        <w:tc>
          <w:tcPr>
            <w:tcW w:w="32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 xml:space="preserve">L. </w:t>
            </w:r>
            <w:proofErr w:type="gramStart"/>
            <w:r w:rsidRPr="000D7F66">
              <w:rPr>
                <w:sz w:val="14"/>
                <w:szCs w:val="14"/>
              </w:rPr>
              <w:t>zbieżnych</w:t>
            </w:r>
            <w:proofErr w:type="gramEnd"/>
            <w:r w:rsidRPr="000D7F66">
              <w:rPr>
                <w:sz w:val="14"/>
                <w:szCs w:val="14"/>
              </w:rPr>
              <w:t xml:space="preserve"> punktów</w:t>
            </w:r>
          </w:p>
        </w:tc>
      </w:tr>
    </w:tbl>
    <w:p w:rsidR="00056A9A" w:rsidRPr="000D7F66" w:rsidRDefault="00056A9A" w:rsidP="00056A9A"/>
    <w:p w:rsidR="00044EB3" w:rsidRPr="000D7F66" w:rsidRDefault="005E0129" w:rsidP="00753CD9">
      <w:pPr>
        <w:pStyle w:val="Nagwek1"/>
      </w:pPr>
      <w:bookmarkStart w:id="8" w:name="_Toc456792021"/>
      <w:r w:rsidRPr="000D7F66">
        <w:t>Definicja</w:t>
      </w:r>
      <w:r w:rsidR="00044EB3" w:rsidRPr="000D7F66">
        <w:t xml:space="preserve"> celów</w:t>
      </w:r>
      <w:r w:rsidRPr="000D7F66">
        <w:t xml:space="preserve"> projektu</w:t>
      </w:r>
      <w:bookmarkEnd w:id="8"/>
    </w:p>
    <w:p w:rsidR="00B024CA" w:rsidRPr="000D7F66" w:rsidRDefault="00B024CA" w:rsidP="00753CD9">
      <w:pPr>
        <w:pStyle w:val="Nagwek2"/>
      </w:pPr>
      <w:bookmarkStart w:id="9" w:name="_Toc456792022"/>
      <w:r w:rsidRPr="000D7F66">
        <w:t>Opis potrzeby realizacji projektu</w:t>
      </w:r>
      <w:bookmarkEnd w:id="9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44"/>
        <w:gridCol w:w="10597"/>
      </w:tblGrid>
      <w:tr w:rsidR="006E2914" w:rsidRPr="000D7F66" w:rsidTr="000C62BC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rPr>
                <w:rFonts w:cs="Verdana"/>
              </w:rPr>
              <w:t>Analiza problemów i potrze</w:t>
            </w:r>
            <w:r w:rsidRPr="000D7F66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91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55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2.1.1.2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12C26">
        <w:trPr>
          <w:trHeight w:val="42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DC2621">
        <w:trPr>
          <w:trHeight w:val="59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BC21AD">
        <w:trPr>
          <w:trHeight w:val="70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2.1.4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Wykorzystane instrumenty analizy potrzeb 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i/>
                <w:lang w:val="en-US"/>
              </w:rPr>
            </w:pPr>
          </w:p>
          <w:p w:rsidR="002A0700" w:rsidRDefault="002A0700" w:rsidP="00712C26">
            <w:pPr>
              <w:pStyle w:val="PSDBTabelaNormalny"/>
              <w:jc w:val="both"/>
            </w:pPr>
          </w:p>
          <w:p w:rsidR="002A0700" w:rsidRDefault="002A0700" w:rsidP="00712C26">
            <w:pPr>
              <w:pStyle w:val="PSDBTabelaNormalny"/>
              <w:jc w:val="both"/>
              <w:rPr>
                <w:lang w:val="en-GB"/>
              </w:rPr>
            </w:pPr>
          </w:p>
        </w:tc>
      </w:tr>
      <w:tr w:rsidR="006E2914" w:rsidRPr="000D7F66" w:rsidTr="00DC2621">
        <w:trPr>
          <w:trHeight w:val="466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9B705D" w:rsidP="000C62B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2.1.5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Del="00FD340D" w:rsidRDefault="006E2914" w:rsidP="000C62BC">
            <w:pPr>
              <w:pStyle w:val="PSDBTabelaNormalny"/>
              <w:rPr>
                <w:noProof/>
              </w:rPr>
            </w:pPr>
          </w:p>
        </w:tc>
      </w:tr>
    </w:tbl>
    <w:p w:rsidR="00B024CA" w:rsidRPr="000D7F66" w:rsidRDefault="00B024CA" w:rsidP="00753CD9">
      <w:pPr>
        <w:pStyle w:val="Nagwek2"/>
      </w:pPr>
      <w:bookmarkStart w:id="10" w:name="_Toc456792023"/>
      <w:r w:rsidRPr="000D7F66">
        <w:t>Opis celów projektu</w:t>
      </w:r>
      <w:bookmarkEnd w:id="1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6E2914" w:rsidRPr="000D7F66" w:rsidTr="00463A76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463A76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Cele projektu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ind w:left="249"/>
            </w:pPr>
          </w:p>
        </w:tc>
      </w:tr>
      <w:tr w:rsidR="006E2914" w:rsidRPr="000D7F66" w:rsidTr="00463A76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Źródło pomiaru </w:t>
            </w:r>
          </w:p>
        </w:tc>
      </w:tr>
      <w:tr w:rsidR="006E2914" w:rsidRPr="000D7F66" w:rsidTr="000C62BC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jc w:val="center"/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E006A7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4B0844" w:rsidRDefault="006E2914" w:rsidP="000C62BC">
            <w:pPr>
              <w:pStyle w:val="PSDBTabelaNormalny"/>
            </w:pPr>
            <w:r w:rsidRPr="004B0844"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2.2.7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553F2" w:rsidP="000C62BC">
            <w:pPr>
              <w:pStyle w:val="PSDBTabelaNormalny"/>
              <w:rPr>
                <w:szCs w:val="14"/>
              </w:rPr>
            </w:pPr>
            <w:r>
              <w:rPr>
                <w:rFonts w:cs="ArialNarrow"/>
                <w:szCs w:val="14"/>
              </w:rPr>
              <w:t>Z</w:t>
            </w:r>
            <w:r w:rsidR="006E2914" w:rsidRPr="000D7F66">
              <w:rPr>
                <w:rFonts w:cs="ArialNarrow"/>
                <w:szCs w:val="14"/>
              </w:rPr>
              <w:t>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2.2.8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ArialNarrow"/>
                <w:szCs w:val="14"/>
              </w:rPr>
            </w:pPr>
            <w:r w:rsidRPr="000D7F66">
              <w:rPr>
                <w:rFonts w:cs="ArialNarrow"/>
                <w:szCs w:val="14"/>
              </w:rPr>
              <w:t>Zgodność z Kontraktem Terytorialnym dla województwa zachodniopomorskiego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</w:tr>
    </w:tbl>
    <w:p w:rsidR="006E2914" w:rsidRPr="000D7F66" w:rsidRDefault="006E2914" w:rsidP="00617741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p w:rsidR="00044EB3" w:rsidRPr="000D7F66" w:rsidRDefault="00044EB3" w:rsidP="00753CD9">
      <w:pPr>
        <w:pStyle w:val="Nagwek1"/>
      </w:pPr>
      <w:bookmarkStart w:id="11" w:name="_Toc456700914"/>
      <w:bookmarkStart w:id="12" w:name="_Toc456701242"/>
      <w:bookmarkStart w:id="13" w:name="_Toc456706391"/>
      <w:bookmarkStart w:id="14" w:name="_Toc456791679"/>
      <w:bookmarkStart w:id="15" w:name="_Toc456792024"/>
      <w:bookmarkStart w:id="16" w:name="_Toc456700915"/>
      <w:bookmarkStart w:id="17" w:name="_Toc456701243"/>
      <w:bookmarkStart w:id="18" w:name="_Toc456706392"/>
      <w:bookmarkStart w:id="19" w:name="_Toc456791680"/>
      <w:bookmarkStart w:id="20" w:name="_Toc456792025"/>
      <w:bookmarkStart w:id="21" w:name="_Toc456700916"/>
      <w:bookmarkStart w:id="22" w:name="_Toc456701244"/>
      <w:bookmarkStart w:id="23" w:name="_Toc456706393"/>
      <w:bookmarkStart w:id="24" w:name="_Toc456791681"/>
      <w:bookmarkStart w:id="25" w:name="_Toc456792026"/>
      <w:bookmarkStart w:id="26" w:name="_Toc456700917"/>
      <w:bookmarkStart w:id="27" w:name="_Toc456701245"/>
      <w:bookmarkStart w:id="28" w:name="_Toc456706394"/>
      <w:bookmarkStart w:id="29" w:name="_Toc456791682"/>
      <w:bookmarkStart w:id="30" w:name="_Toc456792027"/>
      <w:bookmarkStart w:id="31" w:name="_Toc456700918"/>
      <w:bookmarkStart w:id="32" w:name="_Toc456701246"/>
      <w:bookmarkStart w:id="33" w:name="_Toc456706395"/>
      <w:bookmarkStart w:id="34" w:name="_Toc456791683"/>
      <w:bookmarkStart w:id="35" w:name="_Toc456792028"/>
      <w:bookmarkStart w:id="36" w:name="_Toc456700919"/>
      <w:bookmarkStart w:id="37" w:name="_Toc456701247"/>
      <w:bookmarkStart w:id="38" w:name="_Toc456706396"/>
      <w:bookmarkStart w:id="39" w:name="_Toc456791684"/>
      <w:bookmarkStart w:id="40" w:name="_Toc456792029"/>
      <w:bookmarkStart w:id="41" w:name="_Toc456700920"/>
      <w:bookmarkStart w:id="42" w:name="_Toc456701248"/>
      <w:bookmarkStart w:id="43" w:name="_Toc456706397"/>
      <w:bookmarkStart w:id="44" w:name="_Toc456791685"/>
      <w:bookmarkStart w:id="45" w:name="_Toc456792030"/>
      <w:bookmarkStart w:id="46" w:name="_Toc456700921"/>
      <w:bookmarkStart w:id="47" w:name="_Toc456701249"/>
      <w:bookmarkStart w:id="48" w:name="_Toc456706398"/>
      <w:bookmarkStart w:id="49" w:name="_Toc456791686"/>
      <w:bookmarkStart w:id="50" w:name="_Toc456792031"/>
      <w:bookmarkStart w:id="51" w:name="_Toc456700922"/>
      <w:bookmarkStart w:id="52" w:name="_Toc456701250"/>
      <w:bookmarkStart w:id="53" w:name="_Toc456706399"/>
      <w:bookmarkStart w:id="54" w:name="_Toc456791687"/>
      <w:bookmarkStart w:id="55" w:name="_Toc456792032"/>
      <w:bookmarkStart w:id="56" w:name="_Toc456700923"/>
      <w:bookmarkStart w:id="57" w:name="_Toc456701251"/>
      <w:bookmarkStart w:id="58" w:name="_Toc456706400"/>
      <w:bookmarkStart w:id="59" w:name="_Toc456791688"/>
      <w:bookmarkStart w:id="60" w:name="_Toc456792033"/>
      <w:bookmarkStart w:id="61" w:name="_Toc456700924"/>
      <w:bookmarkStart w:id="62" w:name="_Toc456701252"/>
      <w:bookmarkStart w:id="63" w:name="_Toc456706401"/>
      <w:bookmarkStart w:id="64" w:name="_Toc456791689"/>
      <w:bookmarkStart w:id="65" w:name="_Toc456792034"/>
      <w:bookmarkStart w:id="66" w:name="_Toc456700925"/>
      <w:bookmarkStart w:id="67" w:name="_Toc456701253"/>
      <w:bookmarkStart w:id="68" w:name="_Toc456706402"/>
      <w:bookmarkStart w:id="69" w:name="_Toc456791690"/>
      <w:bookmarkStart w:id="70" w:name="_Toc456792035"/>
      <w:bookmarkStart w:id="71" w:name="_Toc456700926"/>
      <w:bookmarkStart w:id="72" w:name="_Toc456701254"/>
      <w:bookmarkStart w:id="73" w:name="_Toc456706403"/>
      <w:bookmarkStart w:id="74" w:name="_Toc456791691"/>
      <w:bookmarkStart w:id="75" w:name="_Toc456792036"/>
      <w:bookmarkStart w:id="76" w:name="_Toc456700927"/>
      <w:bookmarkStart w:id="77" w:name="_Toc456701255"/>
      <w:bookmarkStart w:id="78" w:name="_Toc456706404"/>
      <w:bookmarkStart w:id="79" w:name="_Toc456791692"/>
      <w:bookmarkStart w:id="80" w:name="_Toc456792037"/>
      <w:bookmarkStart w:id="81" w:name="_Toc456700928"/>
      <w:bookmarkStart w:id="82" w:name="_Toc456701256"/>
      <w:bookmarkStart w:id="83" w:name="_Toc456706405"/>
      <w:bookmarkStart w:id="84" w:name="_Toc456791693"/>
      <w:bookmarkStart w:id="85" w:name="_Toc456792038"/>
      <w:bookmarkStart w:id="86" w:name="_Toc456700929"/>
      <w:bookmarkStart w:id="87" w:name="_Toc456701257"/>
      <w:bookmarkStart w:id="88" w:name="_Toc456706406"/>
      <w:bookmarkStart w:id="89" w:name="_Toc456791694"/>
      <w:bookmarkStart w:id="90" w:name="_Toc456792039"/>
      <w:bookmarkStart w:id="91" w:name="_Toc456700930"/>
      <w:bookmarkStart w:id="92" w:name="_Toc456701258"/>
      <w:bookmarkStart w:id="93" w:name="_Toc456706407"/>
      <w:bookmarkStart w:id="94" w:name="_Toc456791695"/>
      <w:bookmarkStart w:id="95" w:name="_Toc456792040"/>
      <w:bookmarkStart w:id="96" w:name="_Toc456700931"/>
      <w:bookmarkStart w:id="97" w:name="_Toc456701259"/>
      <w:bookmarkStart w:id="98" w:name="_Toc456706408"/>
      <w:bookmarkStart w:id="99" w:name="_Toc456791696"/>
      <w:bookmarkStart w:id="100" w:name="_Toc456792041"/>
      <w:bookmarkStart w:id="101" w:name="_Toc456700932"/>
      <w:bookmarkStart w:id="102" w:name="_Toc456701260"/>
      <w:bookmarkStart w:id="103" w:name="_Toc456706409"/>
      <w:bookmarkStart w:id="104" w:name="_Toc456791697"/>
      <w:bookmarkStart w:id="105" w:name="_Toc456792042"/>
      <w:bookmarkStart w:id="106" w:name="_Toc456700933"/>
      <w:bookmarkStart w:id="107" w:name="_Toc456701261"/>
      <w:bookmarkStart w:id="108" w:name="_Toc456706410"/>
      <w:bookmarkStart w:id="109" w:name="_Toc456791698"/>
      <w:bookmarkStart w:id="110" w:name="_Toc456792043"/>
      <w:bookmarkStart w:id="111" w:name="_Toc456700934"/>
      <w:bookmarkStart w:id="112" w:name="_Toc456701262"/>
      <w:bookmarkStart w:id="113" w:name="_Toc456706411"/>
      <w:bookmarkStart w:id="114" w:name="_Toc456791699"/>
      <w:bookmarkStart w:id="115" w:name="_Toc456792044"/>
      <w:bookmarkStart w:id="116" w:name="_Toc456700935"/>
      <w:bookmarkStart w:id="117" w:name="_Toc456701263"/>
      <w:bookmarkStart w:id="118" w:name="_Toc456706412"/>
      <w:bookmarkStart w:id="119" w:name="_Toc456791700"/>
      <w:bookmarkStart w:id="120" w:name="_Toc456792045"/>
      <w:bookmarkStart w:id="121" w:name="_Toc456700936"/>
      <w:bookmarkStart w:id="122" w:name="_Toc456701264"/>
      <w:bookmarkStart w:id="123" w:name="_Toc456706413"/>
      <w:bookmarkStart w:id="124" w:name="_Toc456791701"/>
      <w:bookmarkStart w:id="125" w:name="_Toc456792046"/>
      <w:bookmarkStart w:id="126" w:name="_Toc456700937"/>
      <w:bookmarkStart w:id="127" w:name="_Toc456701265"/>
      <w:bookmarkStart w:id="128" w:name="_Toc456706414"/>
      <w:bookmarkStart w:id="129" w:name="_Toc456791702"/>
      <w:bookmarkStart w:id="130" w:name="_Toc456792047"/>
      <w:bookmarkStart w:id="131" w:name="_Toc456700938"/>
      <w:bookmarkStart w:id="132" w:name="_Toc456701266"/>
      <w:bookmarkStart w:id="133" w:name="_Toc456706415"/>
      <w:bookmarkStart w:id="134" w:name="_Toc456791703"/>
      <w:bookmarkStart w:id="135" w:name="_Toc456792048"/>
      <w:bookmarkStart w:id="136" w:name="_Toc456700939"/>
      <w:bookmarkStart w:id="137" w:name="_Toc456701267"/>
      <w:bookmarkStart w:id="138" w:name="_Toc456706416"/>
      <w:bookmarkStart w:id="139" w:name="_Toc456791704"/>
      <w:bookmarkStart w:id="140" w:name="_Toc456792049"/>
      <w:bookmarkStart w:id="141" w:name="_Toc456700940"/>
      <w:bookmarkStart w:id="142" w:name="_Toc456701268"/>
      <w:bookmarkStart w:id="143" w:name="_Toc456706417"/>
      <w:bookmarkStart w:id="144" w:name="_Toc456791705"/>
      <w:bookmarkStart w:id="145" w:name="_Toc456792050"/>
      <w:bookmarkStart w:id="146" w:name="_Toc456700941"/>
      <w:bookmarkStart w:id="147" w:name="_Toc456701269"/>
      <w:bookmarkStart w:id="148" w:name="_Toc456706418"/>
      <w:bookmarkStart w:id="149" w:name="_Toc456791706"/>
      <w:bookmarkStart w:id="150" w:name="_Toc456792051"/>
      <w:bookmarkStart w:id="151" w:name="_Toc456700942"/>
      <w:bookmarkStart w:id="152" w:name="_Toc456701270"/>
      <w:bookmarkStart w:id="153" w:name="_Toc456706419"/>
      <w:bookmarkStart w:id="154" w:name="_Toc456791707"/>
      <w:bookmarkStart w:id="155" w:name="_Toc456792052"/>
      <w:bookmarkStart w:id="156" w:name="_Toc456700943"/>
      <w:bookmarkStart w:id="157" w:name="_Toc456701271"/>
      <w:bookmarkStart w:id="158" w:name="_Toc456706420"/>
      <w:bookmarkStart w:id="159" w:name="_Toc456791708"/>
      <w:bookmarkStart w:id="160" w:name="_Toc456792053"/>
      <w:bookmarkStart w:id="161" w:name="_Toc456700944"/>
      <w:bookmarkStart w:id="162" w:name="_Toc456701272"/>
      <w:bookmarkStart w:id="163" w:name="_Toc456706421"/>
      <w:bookmarkStart w:id="164" w:name="_Toc456791709"/>
      <w:bookmarkStart w:id="165" w:name="_Toc456792054"/>
      <w:bookmarkStart w:id="166" w:name="_Toc456700957"/>
      <w:bookmarkStart w:id="167" w:name="_Toc456701285"/>
      <w:bookmarkStart w:id="168" w:name="_Toc456706434"/>
      <w:bookmarkStart w:id="169" w:name="_Toc456791722"/>
      <w:bookmarkStart w:id="170" w:name="_Toc456792067"/>
      <w:bookmarkStart w:id="171" w:name="_Toc456700967"/>
      <w:bookmarkStart w:id="172" w:name="_Toc456701295"/>
      <w:bookmarkStart w:id="173" w:name="_Toc456706444"/>
      <w:bookmarkStart w:id="174" w:name="_Toc456791732"/>
      <w:bookmarkStart w:id="175" w:name="_Toc456792077"/>
      <w:bookmarkStart w:id="176" w:name="_Toc456792116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 w:rsidRPr="000D7F66">
        <w:t>Identyfikacja projektu</w:t>
      </w:r>
      <w:bookmarkEnd w:id="176"/>
    </w:p>
    <w:p w:rsidR="00DC47C0" w:rsidRPr="00E006A7" w:rsidRDefault="00DC47C0" w:rsidP="00753CD9">
      <w:pPr>
        <w:pStyle w:val="Nagwek2"/>
      </w:pPr>
      <w:bookmarkStart w:id="177" w:name="_Toc456792117"/>
      <w:r w:rsidRPr="000D7F66">
        <w:t>Elementy fizyczne i działania</w:t>
      </w:r>
      <w:bookmarkEnd w:id="177"/>
    </w:p>
    <w:p w:rsidR="00EC13AF" w:rsidRPr="004B0844" w:rsidRDefault="00EC13AF" w:rsidP="00753CD9">
      <w:pPr>
        <w:pStyle w:val="Nagwek3"/>
      </w:pPr>
      <w:bookmarkStart w:id="178" w:name="_Toc456792118"/>
      <w:r w:rsidRPr="004B0844">
        <w:t>Opis lokalizacji / miejsca realizacji projektu</w:t>
      </w:r>
      <w:bookmarkEnd w:id="17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07"/>
        <w:gridCol w:w="2608"/>
        <w:gridCol w:w="10343"/>
      </w:tblGrid>
      <w:tr w:rsidR="00DC47C0" w:rsidRPr="000D7F66" w:rsidTr="00DC47C0">
        <w:trPr>
          <w:tblHeader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3.1.1.1</w:t>
            </w:r>
          </w:p>
        </w:tc>
        <w:tc>
          <w:tcPr>
            <w:tcW w:w="260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Lokalizacja inwestycji</w:t>
            </w:r>
          </w:p>
        </w:tc>
        <w:tc>
          <w:tcPr>
            <w:tcW w:w="103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Powiat(y)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Gmina(y)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Miejscowość(ci)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Bardziej szczegółowa lokalizacja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84"/>
              </w:tabs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3.1.1.2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Charakterystyka lokalizacji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3.1.1.3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Mapy / szkice / zdjęcia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3.1.1.4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Typ infrastruktury i rodzaj interwencji</w:t>
            </w:r>
          </w:p>
        </w:tc>
        <w:tc>
          <w:tcPr>
            <w:tcW w:w="103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clear" w:pos="567"/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EC13AF" w:rsidRPr="000D7F66" w:rsidRDefault="00EC13AF" w:rsidP="00753CD9">
      <w:pPr>
        <w:pStyle w:val="Nagwek3"/>
      </w:pPr>
      <w:bookmarkStart w:id="179" w:name="_Toc456792119"/>
      <w:r w:rsidRPr="000D7F66">
        <w:t>Niezbędne rodzaje czynności / materiałów / usług</w:t>
      </w:r>
      <w:bookmarkEnd w:id="179"/>
      <w:r w:rsidRPr="000D7F66">
        <w:t xml:space="preserve"> </w:t>
      </w:r>
    </w:p>
    <w:tbl>
      <w:tblPr>
        <w:tblW w:w="1388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1"/>
        <w:gridCol w:w="10372"/>
      </w:tblGrid>
      <w:tr w:rsidR="00DC47C0" w:rsidRPr="000D7F66" w:rsidTr="00F75C44">
        <w:trPr>
          <w:trHeight w:val="209"/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69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Zakres rzeczowy projektu: niezbędne rodzaje czynności / materiałów / usług</w:t>
            </w:r>
          </w:p>
        </w:tc>
        <w:tc>
          <w:tcPr>
            <w:tcW w:w="1037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E006A7" w:rsidRDefault="00EC0BB7" w:rsidP="00F1395A">
            <w:pPr>
              <w:pStyle w:val="PSDBTabelaNormalny"/>
              <w:tabs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240BEA" w:rsidRPr="00E006A7" w:rsidRDefault="00240BEA" w:rsidP="00240BEA">
      <w:pPr>
        <w:rPr>
          <w:sz w:val="2"/>
          <w:szCs w:val="2"/>
        </w:rPr>
      </w:pPr>
    </w:p>
    <w:p w:rsidR="00ED6F92" w:rsidRPr="004B0844" w:rsidRDefault="00ED6F92" w:rsidP="00753CD9">
      <w:pPr>
        <w:pStyle w:val="Nagwek3"/>
      </w:pPr>
      <w:bookmarkStart w:id="180" w:name="_Toc456792120"/>
      <w:r w:rsidRPr="004B0844">
        <w:t>Nakłady inwestycyjne na realizację projektu</w:t>
      </w:r>
      <w:bookmarkEnd w:id="18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71"/>
        <w:gridCol w:w="5834"/>
        <w:gridCol w:w="1134"/>
        <w:gridCol w:w="3260"/>
      </w:tblGrid>
      <w:tr w:rsidR="00DC47C0" w:rsidRPr="000D7F66" w:rsidTr="00F75C44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3.1.3.1</w:t>
            </w:r>
          </w:p>
        </w:tc>
        <w:tc>
          <w:tcPr>
            <w:tcW w:w="26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Wyszczególnienie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Termin zakończenia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Działanie 1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Działanie n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</w:tbl>
    <w:p w:rsidR="00240BEA" w:rsidRPr="000D7F66" w:rsidRDefault="00240BEA" w:rsidP="00753CD9">
      <w:pPr>
        <w:pStyle w:val="Nagwek2"/>
      </w:pPr>
      <w:bookmarkStart w:id="181" w:name="_Toc456792121"/>
      <w:r w:rsidRPr="000D7F66">
        <w:t>Podmiot odpowiedzialny za projekt</w:t>
      </w:r>
      <w:bookmarkEnd w:id="181"/>
    </w:p>
    <w:p w:rsidR="00240BEA" w:rsidRPr="000D7F66" w:rsidRDefault="00240BEA" w:rsidP="00753CD9">
      <w:pPr>
        <w:pStyle w:val="Nagwek3"/>
      </w:pPr>
      <w:bookmarkStart w:id="182" w:name="_Toc456792122"/>
      <w:r w:rsidRPr="000D7F66">
        <w:t>Opis stanu aktualnego instytucji wdrażającej projekt</w:t>
      </w:r>
      <w:bookmarkEnd w:id="182"/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03"/>
        <w:gridCol w:w="1350"/>
        <w:gridCol w:w="1518"/>
        <w:gridCol w:w="1442"/>
        <w:gridCol w:w="6139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Główni udziałowcy / akcjonariusze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historii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działalności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Perspektywy rozwoju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proofErr w:type="gramStart"/>
            <w:r w:rsidRPr="000D7F66">
              <w:rPr>
                <w:i/>
              </w:rPr>
              <w:t>powiązania</w:t>
            </w:r>
            <w:proofErr w:type="gramEnd"/>
            <w:r w:rsidRPr="000D7F66">
              <w:rPr>
                <w:i/>
              </w:rPr>
              <w:t xml:space="preserve">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proofErr w:type="gramStart"/>
            <w:r w:rsidRPr="000D7F66">
              <w:rPr>
                <w:i/>
              </w:rPr>
              <w:t>powiązania</w:t>
            </w:r>
            <w:proofErr w:type="gramEnd"/>
            <w:r w:rsidRPr="000D7F66">
              <w:rPr>
                <w:i/>
              </w:rPr>
              <w:t xml:space="preserve">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proofErr w:type="gramStart"/>
            <w:r w:rsidRPr="000D7F66">
              <w:rPr>
                <w:i/>
              </w:rPr>
              <w:t>powiązania</w:t>
            </w:r>
            <w:proofErr w:type="gramEnd"/>
            <w:r w:rsidRPr="000D7F66">
              <w:rPr>
                <w:i/>
              </w:rPr>
              <w:t xml:space="preserve">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Tytuł prawny do zawarcia umowy cywilno-prawnej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3.2.1.4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Budżet projektu </w:t>
            </w:r>
            <w:r w:rsidRPr="000D7F66">
              <w:rPr>
                <w:rFonts w:cs="Arial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>Najważniejsze cele i rezultaty projektu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</w:tbl>
    <w:p w:rsidR="00240BEA" w:rsidRPr="000D7F66" w:rsidRDefault="00240BEA" w:rsidP="00753CD9">
      <w:pPr>
        <w:pStyle w:val="Nagwek3"/>
      </w:pPr>
      <w:bookmarkStart w:id="183" w:name="_Toc456792123"/>
      <w:r w:rsidRPr="000D7F66">
        <w:t>Opis wdrażania projektu</w:t>
      </w:r>
      <w:r w:rsidR="00D35146" w:rsidRPr="000D7F66">
        <w:t xml:space="preserve"> z punktu widzenia instytucjonalnego i proceduralnego</w:t>
      </w:r>
      <w:bookmarkEnd w:id="183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74"/>
        <w:gridCol w:w="10467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instytucjonalna 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proceduralna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F75C44" w:rsidP="008554BD">
            <w:pPr>
              <w:pStyle w:val="PSDBTabelaNormalny"/>
              <w:ind w:left="249"/>
              <w:jc w:val="both"/>
            </w:pPr>
            <w:r w:rsidRPr="000D7F66">
              <w:t xml:space="preserve"> </w:t>
            </w: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/>
              <w:jc w:val="both"/>
            </w:pPr>
          </w:p>
        </w:tc>
      </w:tr>
      <w:tr w:rsidR="00787844" w:rsidRPr="000D7F66" w:rsidTr="007878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87844" w:rsidRPr="000D7F66" w:rsidRDefault="00787844" w:rsidP="00F75C4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3.2.2.4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787844" w:rsidRPr="007977D5" w:rsidRDefault="00787844" w:rsidP="00F75C44">
            <w:pPr>
              <w:pStyle w:val="PSDBTabelaNormalny"/>
            </w:pPr>
            <w:r w:rsidRPr="007977D5">
              <w:t>Partnerstwo PPP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787844" w:rsidRPr="000D7F66" w:rsidRDefault="00787844" w:rsidP="008554BD">
            <w:pPr>
              <w:pStyle w:val="PSDBTabelaNormalny"/>
              <w:ind w:left="249"/>
              <w:jc w:val="both"/>
            </w:pPr>
          </w:p>
        </w:tc>
      </w:tr>
    </w:tbl>
    <w:p w:rsidR="00240BEA" w:rsidRPr="000D7F66" w:rsidRDefault="00240BEA" w:rsidP="00753CD9">
      <w:pPr>
        <w:pStyle w:val="Nagwek3"/>
      </w:pPr>
      <w:bookmarkStart w:id="184" w:name="_Toc456792124"/>
      <w:r w:rsidRPr="000D7F66">
        <w:t>Finansowanie pracy komórki odpowiedzialnej za wdrożenie projektu</w:t>
      </w:r>
      <w:bookmarkEnd w:id="184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1"/>
        <w:gridCol w:w="2271"/>
        <w:gridCol w:w="2250"/>
        <w:gridCol w:w="5969"/>
      </w:tblGrid>
      <w:tr w:rsidR="008747ED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9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3.2.3.1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</w:pPr>
            <w:r w:rsidRPr="000D7F66">
              <w:t>Koszty funkcjonowania komórki odpowiedzialnej za wdrożenie projektu</w:t>
            </w:r>
          </w:p>
        </w:tc>
        <w:tc>
          <w:tcPr>
            <w:tcW w:w="10490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według rodzajów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Średnioroczna wartość pozycji kosztów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Całkowita wartość pozycji kosztów </w:t>
            </w:r>
            <w:r w:rsidRPr="000D7F66">
              <w:rPr>
                <w:i/>
              </w:rPr>
              <w:t>(w okresie wdrożenia projektu)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Źródło finansowania pozycji kosztów</w:t>
            </w:r>
          </w:p>
          <w:p w:rsidR="008747ED" w:rsidRPr="000D7F66" w:rsidRDefault="008747ED" w:rsidP="00BD532E">
            <w:pPr>
              <w:pStyle w:val="PSDBTabelaNormalny"/>
              <w:rPr>
                <w:b/>
                <w:i/>
              </w:rPr>
            </w:pPr>
            <w:r w:rsidRPr="000D7F66">
              <w:rPr>
                <w:i/>
              </w:rPr>
              <w:t>(np. środki własne, dotacja, kredyt obrotowy)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paliwa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energii elektrycznej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innych mediów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materiałów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wynagrodzeń brutto z narzutami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usług obcych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remontów i konserwacji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Inne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</w:t>
            </w:r>
            <w:proofErr w:type="gramStart"/>
            <w:r w:rsidRPr="000D7F66">
              <w:t>zł</w:t>
            </w:r>
            <w:proofErr w:type="gramEnd"/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Razem koszty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</w:t>
            </w:r>
            <w:proofErr w:type="gramStart"/>
            <w:r w:rsidRPr="000D7F66">
              <w:rPr>
                <w:b/>
              </w:rPr>
              <w:t>zł</w:t>
            </w:r>
            <w:proofErr w:type="gramEnd"/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</w:t>
            </w:r>
            <w:proofErr w:type="gramStart"/>
            <w:r w:rsidRPr="000D7F66">
              <w:rPr>
                <w:b/>
              </w:rPr>
              <w:t>zł</w:t>
            </w:r>
            <w:proofErr w:type="gramEnd"/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proofErr w:type="gramStart"/>
            <w:r w:rsidRPr="000D7F66">
              <w:rPr>
                <w:b/>
              </w:rPr>
              <w:t>x</w:t>
            </w:r>
            <w:proofErr w:type="gramEnd"/>
          </w:p>
        </w:tc>
      </w:tr>
    </w:tbl>
    <w:p w:rsidR="002B18B6" w:rsidRDefault="002B18B6" w:rsidP="002B18B6">
      <w:bookmarkStart w:id="185" w:name="_Toc456792125"/>
    </w:p>
    <w:p w:rsidR="005574B0" w:rsidRPr="000D7F66" w:rsidRDefault="005574B0" w:rsidP="00753CD9">
      <w:pPr>
        <w:pStyle w:val="Nagwek3"/>
      </w:pPr>
      <w:r w:rsidRPr="000D7F66">
        <w:t>Trwałość rezultatów projektu</w:t>
      </w:r>
      <w:bookmarkEnd w:id="185"/>
    </w:p>
    <w:p w:rsidR="005574B0" w:rsidRPr="000D7F66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83"/>
        <w:gridCol w:w="646"/>
        <w:gridCol w:w="646"/>
        <w:gridCol w:w="4050"/>
        <w:gridCol w:w="6416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PSDBTabelaNormalny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E006A7" w:rsidRDefault="005C59FC">
            <w:pPr>
              <w:spacing w:before="0"/>
            </w:pPr>
          </w:p>
        </w:tc>
      </w:tr>
      <w:tr w:rsidR="005C59FC" w:rsidRPr="000D7F66" w:rsidTr="00B31A0D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Działania zapobiegawcze, jakie zostaną podjęte przez projektodawcę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</w:tbl>
    <w:p w:rsidR="00EC13AF" w:rsidRPr="000D7F66" w:rsidRDefault="00F31BDD" w:rsidP="00753CD9">
      <w:pPr>
        <w:pStyle w:val="Nagwek2"/>
      </w:pPr>
      <w:bookmarkStart w:id="186" w:name="_Toc456792126"/>
      <w:r w:rsidRPr="000D7F66">
        <w:t>Obszar oddziaływania, beneficjenci końcowi i istotni interesariusze</w:t>
      </w:r>
      <w:bookmarkEnd w:id="186"/>
    </w:p>
    <w:p w:rsidR="005110BE" w:rsidRPr="004B0844" w:rsidRDefault="005110BE" w:rsidP="00753CD9">
      <w:pPr>
        <w:pStyle w:val="Nagwek3"/>
      </w:pPr>
      <w:bookmarkStart w:id="187" w:name="_Toc456792127"/>
      <w:r w:rsidRPr="004B0844">
        <w:t>Efekty osiągnięte przez projekt</w:t>
      </w:r>
      <w:bookmarkEnd w:id="187"/>
    </w:p>
    <w:p w:rsidR="005110BE" w:rsidRPr="000D7F66" w:rsidRDefault="005110BE" w:rsidP="005110BE">
      <w:pPr>
        <w:rPr>
          <w:sz w:val="2"/>
          <w:szCs w:val="2"/>
        </w:rPr>
      </w:pPr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68"/>
        <w:gridCol w:w="5532"/>
        <w:gridCol w:w="840"/>
        <w:gridCol w:w="3829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highlight w:val="yellow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DF68EB" w:rsidRDefault="005C59FC" w:rsidP="00B31A0D">
            <w:pPr>
              <w:pStyle w:val="Default"/>
              <w:spacing w:before="6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Beneficjenci końcowi i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Default"/>
              <w:jc w:val="both"/>
              <w:rPr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Pr="000D7F66" w:rsidRDefault="005110BE" w:rsidP="005110BE"/>
    <w:p w:rsidR="00467A0A" w:rsidRPr="000D7F66" w:rsidRDefault="00467A0A" w:rsidP="00753CD9">
      <w:pPr>
        <w:pStyle w:val="Nagwek2"/>
      </w:pPr>
      <w:bookmarkStart w:id="188" w:name="_Toc456792128"/>
      <w:r w:rsidRPr="000D7F66">
        <w:lastRenderedPageBreak/>
        <w:t xml:space="preserve">Pomoc publiczna </w:t>
      </w:r>
      <w:r w:rsidR="00220AE5" w:rsidRPr="000D7F66">
        <w:t>oraz świadczenie usług publicznych</w:t>
      </w:r>
      <w:bookmarkEnd w:id="188"/>
    </w:p>
    <w:p w:rsidR="00160761" w:rsidRPr="000D7F66" w:rsidRDefault="00160761" w:rsidP="00753CD9">
      <w:pPr>
        <w:pStyle w:val="Nagwek3"/>
      </w:pPr>
      <w:bookmarkStart w:id="189" w:name="_Toc456792129"/>
      <w:r w:rsidRPr="000D7F66">
        <w:t>Analiza pomocy publicznej</w:t>
      </w:r>
      <w:bookmarkEnd w:id="189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30"/>
        <w:gridCol w:w="2617"/>
        <w:gridCol w:w="3707"/>
        <w:gridCol w:w="850"/>
        <w:gridCol w:w="5529"/>
      </w:tblGrid>
      <w:tr w:rsidR="00B44E0A" w:rsidRPr="00976D48" w:rsidTr="004D20C8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B44E0A" w:rsidRPr="002856BB" w:rsidTr="004D20C8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2856BB" w:rsidRDefault="00B44E0A" w:rsidP="004D20C8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B44E0A" w:rsidRDefault="00B44E0A" w:rsidP="00B44E0A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854B93" w:rsidRDefault="00B44E0A" w:rsidP="004D20C8">
            <w:pPr>
              <w:pStyle w:val="PSDBTabelaNormalny"/>
              <w:rPr>
                <w:i/>
              </w:rPr>
            </w:pPr>
            <w:r>
              <w:rPr>
                <w:i/>
              </w:rPr>
              <w:t>Przesłanka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Default"/>
              <w:jc w:val="both"/>
            </w:pPr>
            <w:r w:rsidRPr="003C02DC">
              <w:rPr>
                <w:rFonts w:ascii="Verdana" w:hAnsi="Verdana"/>
                <w:b/>
                <w:sz w:val="14"/>
                <w:szCs w:val="14"/>
              </w:rPr>
              <w:t xml:space="preserve">Czy </w:t>
            </w:r>
            <w:r w:rsidRPr="003C02DC">
              <w:rPr>
                <w:rFonts w:ascii="Verdana" w:hAnsi="Verdana" w:cs="Arial"/>
                <w:b/>
                <w:sz w:val="14"/>
                <w:szCs w:val="14"/>
              </w:rPr>
              <w:t xml:space="preserve">projekt ma wpływ na wymianę handlową między </w:t>
            </w:r>
            <w:r w:rsidRPr="00AC66F8">
              <w:rPr>
                <w:rFonts w:ascii="Verdana" w:hAnsi="Verdana" w:cs="Arial"/>
                <w:b/>
                <w:sz w:val="14"/>
                <w:szCs w:val="14"/>
              </w:rPr>
              <w:t xml:space="preserve">państwami członkowskimi </w:t>
            </w:r>
            <w:r w:rsidRPr="0058670A">
              <w:rPr>
                <w:rFonts w:ascii="Verdana" w:hAnsi="Verdana" w:cs="Arial"/>
                <w:b/>
                <w:sz w:val="14"/>
                <w:szCs w:val="14"/>
              </w:rPr>
              <w:t>UE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3D5909" w:rsidRDefault="00B44E0A" w:rsidP="004D20C8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</w:p>
        </w:tc>
      </w:tr>
    </w:tbl>
    <w:p w:rsidR="00EC0BB7" w:rsidRPr="004B0844" w:rsidRDefault="006A2D0F" w:rsidP="00DC3DBF">
      <w:pPr>
        <w:pStyle w:val="Nagwek3"/>
      </w:pPr>
      <w:bookmarkStart w:id="190" w:name="_Toc456792130"/>
      <w:r w:rsidRPr="00E006A7">
        <w:t>Świadczenie usług publicznych</w:t>
      </w:r>
      <w:bookmarkEnd w:id="190"/>
      <w:r w:rsidRPr="00E006A7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0325BD" w:rsidRPr="000D7F66" w:rsidTr="008554B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E006A7" w:rsidRDefault="000325BD" w:rsidP="00BF2137">
            <w:pPr>
              <w:pStyle w:val="PSDBTabelaNagwek"/>
              <w:rPr>
                <w:szCs w:val="14"/>
              </w:rPr>
            </w:pPr>
            <w:r w:rsidRPr="00E006A7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4B0844" w:rsidRDefault="000325BD" w:rsidP="00BF2137">
            <w:pPr>
              <w:pStyle w:val="PSDBTabelaNagwek"/>
              <w:rPr>
                <w:szCs w:val="14"/>
              </w:rPr>
            </w:pPr>
            <w:r w:rsidRPr="004B0844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0D7F66" w:rsidRDefault="000325BD" w:rsidP="00BF2137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0325BD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0D7F66" w:rsidRDefault="000325BD" w:rsidP="00BF213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0D7F66" w:rsidRDefault="006A2D0F" w:rsidP="00BF2137">
            <w:pPr>
              <w:pStyle w:val="PSDBTabelaNormalny"/>
            </w:pPr>
            <w:r w:rsidRPr="000D7F66">
              <w:t>Rekompensata a pomoc publiczna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0D7F66" w:rsidRDefault="000325BD" w:rsidP="004466B0">
            <w:pPr>
              <w:pStyle w:val="PSDBTabelaNormalny"/>
              <w:jc w:val="both"/>
            </w:pPr>
          </w:p>
        </w:tc>
      </w:tr>
    </w:tbl>
    <w:p w:rsidR="00EC0BB7" w:rsidRPr="000D7F66" w:rsidRDefault="00C77657" w:rsidP="00DC3DBF">
      <w:pPr>
        <w:pStyle w:val="Nagwek3"/>
      </w:pPr>
      <w:bookmarkStart w:id="191" w:name="_Toc456792131"/>
      <w:r w:rsidRPr="000D7F66">
        <w:t>Inna pomoc publiczna</w:t>
      </w:r>
      <w:bookmarkEnd w:id="191"/>
      <w:r w:rsidRPr="000D7F6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6A2D0F" w:rsidRPr="000D7F66" w:rsidTr="002B785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2B785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3.4.3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 publiczna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6A2D0F" w:rsidRDefault="006A2D0F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Pr="000D7F66" w:rsidRDefault="002947F8" w:rsidP="008F2E24">
      <w:pPr>
        <w:pStyle w:val="Nagwek3"/>
        <w:numPr>
          <w:ilvl w:val="2"/>
          <w:numId w:val="133"/>
        </w:numPr>
      </w:pPr>
      <w:r>
        <w:lastRenderedPageBreak/>
        <w:t>Inna pomoc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2947F8" w:rsidRPr="000D7F66" w:rsidTr="00A03C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2947F8" w:rsidRPr="000D7F66" w:rsidTr="00A03C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947F8" w:rsidRPr="000D7F66" w:rsidRDefault="002947F8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947F8" w:rsidRPr="000D7F66" w:rsidRDefault="002947F8" w:rsidP="00A03C0D">
            <w:pPr>
              <w:pStyle w:val="PSDBTabelaNormalny"/>
            </w:pPr>
            <w:r w:rsidRPr="000D7F66">
              <w:t>Inna pomoc</w:t>
            </w:r>
          </w:p>
          <w:p w:rsidR="002947F8" w:rsidRPr="000D7F66" w:rsidRDefault="002947F8" w:rsidP="00A03C0D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947F8" w:rsidRPr="000D7F66" w:rsidRDefault="002947F8" w:rsidP="00A03C0D">
            <w:pPr>
              <w:pStyle w:val="PSDBTabelaNormalny"/>
            </w:pPr>
          </w:p>
        </w:tc>
      </w:tr>
    </w:tbl>
    <w:p w:rsidR="002947F8" w:rsidRDefault="002947F8" w:rsidP="002947F8">
      <w:pPr>
        <w:rPr>
          <w:rFonts w:cs="Tahoma"/>
          <w:szCs w:val="18"/>
        </w:rPr>
      </w:pPr>
    </w:p>
    <w:p w:rsidR="00EC0BB7" w:rsidRPr="000D7F66" w:rsidDel="00246CFE" w:rsidRDefault="002947F8" w:rsidP="008F2E24">
      <w:pPr>
        <w:pStyle w:val="Nagwek3"/>
        <w:numPr>
          <w:ilvl w:val="0"/>
          <w:numId w:val="0"/>
        </w:numPr>
        <w:ind w:left="2205"/>
        <w:rPr>
          <w:del w:id="192" w:author="eprzybylska" w:date="2018-04-27T12:24:00Z"/>
        </w:rPr>
      </w:pPr>
      <w:bookmarkStart w:id="193" w:name="_Toc456792132"/>
      <w:del w:id="194" w:author="eprzybylska" w:date="2018-04-27T12:24:00Z">
        <w:r w:rsidDel="00246CFE">
          <w:delText xml:space="preserve">3.4.5 </w:delText>
        </w:r>
        <w:r w:rsidR="008A53B3" w:rsidDel="00246CFE">
          <w:delText>Prowadzenie pomocniczej działalności gospodarczej w projektach nieobjętych zasadami pomocy publicznej - m</w:delText>
        </w:r>
        <w:r w:rsidRPr="002947F8" w:rsidDel="00246CFE">
          <w:delText>echanizm monitorowania i wycofania</w:delText>
        </w:r>
        <w:bookmarkEnd w:id="193"/>
      </w:del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8A53B3" w:rsidRPr="000D7F66" w:rsidDel="00246CFE" w:rsidTr="002C1EF5">
        <w:trPr>
          <w:tblHeader/>
          <w:del w:id="195" w:author="eprzybylska" w:date="2018-04-27T12:24:00Z"/>
        </w:trPr>
        <w:tc>
          <w:tcPr>
            <w:tcW w:w="675" w:type="dxa"/>
            <w:shd w:val="clear" w:color="auto" w:fill="88CAA6"/>
          </w:tcPr>
          <w:p w:rsidR="008A53B3" w:rsidRPr="000D7F66" w:rsidDel="00246CFE" w:rsidRDefault="008A53B3" w:rsidP="00A03C0D">
            <w:pPr>
              <w:pStyle w:val="PSDBTabelaNagwek"/>
              <w:rPr>
                <w:del w:id="196" w:author="eprzybylska" w:date="2018-04-27T12:24:00Z"/>
                <w:szCs w:val="14"/>
              </w:rPr>
            </w:pPr>
            <w:del w:id="197" w:author="eprzybylska" w:date="2018-04-27T12:24:00Z">
              <w:r w:rsidRPr="000D7F66" w:rsidDel="00246CFE">
                <w:rPr>
                  <w:szCs w:val="14"/>
                </w:rPr>
                <w:delText>Lp.</w:delText>
              </w:r>
            </w:del>
          </w:p>
        </w:tc>
        <w:tc>
          <w:tcPr>
            <w:tcW w:w="2526" w:type="dxa"/>
            <w:shd w:val="clear" w:color="auto" w:fill="88CAA6"/>
          </w:tcPr>
          <w:p w:rsidR="008A53B3" w:rsidRPr="000D7F66" w:rsidDel="00246CFE" w:rsidRDefault="008A53B3" w:rsidP="00A03C0D">
            <w:pPr>
              <w:pStyle w:val="PSDBTabelaNagwek"/>
              <w:rPr>
                <w:del w:id="198" w:author="eprzybylska" w:date="2018-04-27T12:24:00Z"/>
                <w:szCs w:val="14"/>
              </w:rPr>
            </w:pPr>
            <w:del w:id="199" w:author="eprzybylska" w:date="2018-04-27T12:24:00Z">
              <w:r w:rsidRPr="000D7F66" w:rsidDel="00246CFE">
                <w:rPr>
                  <w:szCs w:val="14"/>
                </w:rPr>
                <w:delText>Zakres informacji</w:delText>
              </w:r>
            </w:del>
          </w:p>
        </w:tc>
        <w:tc>
          <w:tcPr>
            <w:tcW w:w="10657" w:type="dxa"/>
            <w:shd w:val="clear" w:color="auto" w:fill="88CAA6"/>
          </w:tcPr>
          <w:p w:rsidR="008A53B3" w:rsidRPr="000D7F66" w:rsidDel="00246CFE" w:rsidRDefault="008A53B3" w:rsidP="00A03C0D">
            <w:pPr>
              <w:pStyle w:val="PSDBTabelaNagwek"/>
              <w:rPr>
                <w:del w:id="200" w:author="eprzybylska" w:date="2018-04-27T12:24:00Z"/>
                <w:szCs w:val="14"/>
              </w:rPr>
            </w:pPr>
            <w:del w:id="201" w:author="eprzybylska" w:date="2018-04-27T12:24:00Z">
              <w:r w:rsidRPr="000D7F66" w:rsidDel="00246CFE">
                <w:rPr>
                  <w:szCs w:val="14"/>
                </w:rPr>
                <w:delText>Opis</w:delText>
              </w:r>
            </w:del>
          </w:p>
        </w:tc>
      </w:tr>
      <w:tr w:rsidR="008A53B3" w:rsidRPr="000D7F66" w:rsidDel="00246CFE" w:rsidTr="002C1EF5">
        <w:trPr>
          <w:trHeight w:val="70"/>
          <w:del w:id="202" w:author="eprzybylska" w:date="2018-04-27T12:24:00Z"/>
        </w:trPr>
        <w:tc>
          <w:tcPr>
            <w:tcW w:w="675" w:type="dxa"/>
            <w:shd w:val="clear" w:color="auto" w:fill="auto"/>
          </w:tcPr>
          <w:p w:rsidR="008A53B3" w:rsidRPr="000D7F66" w:rsidDel="00246CFE" w:rsidRDefault="008A53B3" w:rsidP="00A03C0D">
            <w:pPr>
              <w:pStyle w:val="PSDBTabelaNormalny"/>
              <w:rPr>
                <w:del w:id="203" w:author="eprzybylska" w:date="2018-04-27T12:24:00Z"/>
                <w:sz w:val="12"/>
                <w:szCs w:val="12"/>
              </w:rPr>
            </w:pPr>
            <w:del w:id="204" w:author="eprzybylska" w:date="2018-04-27T12:24:00Z">
              <w:r w:rsidRPr="000D7F66" w:rsidDel="00246CFE">
                <w:rPr>
                  <w:sz w:val="12"/>
                  <w:szCs w:val="12"/>
                </w:rPr>
                <w:delText>3.4.</w:delText>
              </w:r>
              <w:r w:rsidDel="00246CFE">
                <w:rPr>
                  <w:sz w:val="12"/>
                  <w:szCs w:val="12"/>
                </w:rPr>
                <w:delText>5.1</w:delText>
              </w:r>
            </w:del>
          </w:p>
        </w:tc>
        <w:tc>
          <w:tcPr>
            <w:tcW w:w="2526" w:type="dxa"/>
            <w:shd w:val="clear" w:color="auto" w:fill="ECF8F6"/>
          </w:tcPr>
          <w:p w:rsidR="008A53B3" w:rsidRPr="000D7F66" w:rsidDel="00246CFE" w:rsidRDefault="008A53B3" w:rsidP="00A03C0D">
            <w:pPr>
              <w:pStyle w:val="PSDBTabelaNormalny"/>
              <w:rPr>
                <w:del w:id="205" w:author="eprzybylska" w:date="2018-04-27T12:24:00Z"/>
              </w:rPr>
            </w:pPr>
            <w:del w:id="206" w:author="eprzybylska" w:date="2018-04-27T12:24:00Z">
              <w:r w:rsidDel="00246CFE">
                <w:rPr>
                  <w:szCs w:val="14"/>
                </w:rPr>
                <w:delText xml:space="preserve">Czy przedsięwzięcie dotyczy projektu obejmującego swym zakresem wytworzenie lub zakup infrastruktury </w:delText>
              </w:r>
            </w:del>
          </w:p>
        </w:tc>
        <w:tc>
          <w:tcPr>
            <w:tcW w:w="10657" w:type="dxa"/>
            <w:shd w:val="clear" w:color="auto" w:fill="F9F9F9"/>
          </w:tcPr>
          <w:p w:rsidR="008A53B3" w:rsidDel="00246CFE" w:rsidRDefault="008A53B3" w:rsidP="00A03C0D">
            <w:pPr>
              <w:rPr>
                <w:del w:id="207" w:author="eprzybylska" w:date="2018-04-27T12:24:00Z"/>
                <w:sz w:val="14"/>
                <w:szCs w:val="14"/>
              </w:rPr>
            </w:pPr>
            <w:del w:id="208" w:author="eprzybylska" w:date="2018-04-27T12:24:00Z">
              <w:r w:rsidDel="00246CFE">
                <w:rPr>
                  <w:sz w:val="14"/>
                  <w:szCs w:val="14"/>
                </w:rPr>
                <w:delText xml:space="preserve">□  TAK                              </w:delText>
              </w:r>
            </w:del>
          </w:p>
          <w:p w:rsidR="008A53B3" w:rsidRPr="000D7F66" w:rsidDel="00246CFE" w:rsidRDefault="008A53B3" w:rsidP="00A03C0D">
            <w:pPr>
              <w:pStyle w:val="PSDBTabelaNormalny"/>
              <w:rPr>
                <w:del w:id="209" w:author="eprzybylska" w:date="2018-04-27T12:24:00Z"/>
              </w:rPr>
            </w:pPr>
            <w:del w:id="210" w:author="eprzybylska" w:date="2018-04-27T12:24:00Z">
              <w:r w:rsidDel="00246CFE">
                <w:rPr>
                  <w:szCs w:val="14"/>
                </w:rPr>
                <w:delText>□  NIE</w:delText>
              </w:r>
            </w:del>
          </w:p>
        </w:tc>
      </w:tr>
      <w:tr w:rsidR="008A53B3" w:rsidRPr="000D7F66" w:rsidDel="00246CFE" w:rsidTr="002C1EF5">
        <w:trPr>
          <w:trHeight w:val="70"/>
          <w:del w:id="211" w:author="eprzybylska" w:date="2018-04-27T12:24:00Z"/>
        </w:trPr>
        <w:tc>
          <w:tcPr>
            <w:tcW w:w="675" w:type="dxa"/>
            <w:shd w:val="clear" w:color="auto" w:fill="auto"/>
          </w:tcPr>
          <w:p w:rsidR="008A53B3" w:rsidRPr="000D7F66" w:rsidDel="00246CFE" w:rsidRDefault="008A53B3" w:rsidP="00A03C0D">
            <w:pPr>
              <w:pStyle w:val="PSDBTabelaNormalny"/>
              <w:rPr>
                <w:del w:id="212" w:author="eprzybylska" w:date="2018-04-27T12:24:00Z"/>
                <w:sz w:val="12"/>
                <w:szCs w:val="12"/>
              </w:rPr>
            </w:pPr>
            <w:del w:id="213" w:author="eprzybylska" w:date="2018-04-27T12:24:00Z">
              <w:r w:rsidRPr="000D7F66" w:rsidDel="00246CFE">
                <w:rPr>
                  <w:sz w:val="12"/>
                  <w:szCs w:val="12"/>
                </w:rPr>
                <w:delText>3.4.</w:delText>
              </w:r>
              <w:r w:rsidDel="00246CFE">
                <w:rPr>
                  <w:sz w:val="12"/>
                  <w:szCs w:val="12"/>
                </w:rPr>
                <w:delText xml:space="preserve">5.2 </w:delText>
              </w:r>
            </w:del>
          </w:p>
        </w:tc>
        <w:tc>
          <w:tcPr>
            <w:tcW w:w="2526" w:type="dxa"/>
            <w:shd w:val="clear" w:color="auto" w:fill="ECF8F6"/>
          </w:tcPr>
          <w:p w:rsidR="008A53B3" w:rsidRPr="00220C12" w:rsidDel="00246CFE" w:rsidRDefault="008A53B3" w:rsidP="00A03C0D">
            <w:pPr>
              <w:pStyle w:val="PSDBTabelaNormalny"/>
              <w:rPr>
                <w:del w:id="214" w:author="eprzybylska" w:date="2018-04-27T12:24:00Z"/>
                <w:szCs w:val="14"/>
              </w:rPr>
            </w:pPr>
            <w:del w:id="215" w:author="eprzybylska" w:date="2018-04-27T12:24:00Z">
              <w:r w:rsidDel="00246CFE">
                <w:rPr>
                  <w:szCs w:val="14"/>
                </w:rPr>
                <w:delText>Czy wnioskodawca zamierza prowadzić pomocniczą działalność gospodarczą na wytworzonej infrastrukturze</w:delText>
              </w:r>
            </w:del>
          </w:p>
        </w:tc>
        <w:tc>
          <w:tcPr>
            <w:tcW w:w="10657" w:type="dxa"/>
            <w:shd w:val="clear" w:color="auto" w:fill="F9F9F9"/>
          </w:tcPr>
          <w:p w:rsidR="008A53B3" w:rsidDel="00246CFE" w:rsidRDefault="008A53B3" w:rsidP="00A03C0D">
            <w:pPr>
              <w:rPr>
                <w:del w:id="216" w:author="eprzybylska" w:date="2018-04-27T12:24:00Z"/>
                <w:sz w:val="14"/>
                <w:szCs w:val="14"/>
              </w:rPr>
            </w:pPr>
            <w:del w:id="217" w:author="eprzybylska" w:date="2018-04-27T12:24:00Z">
              <w:r w:rsidDel="00246CFE">
                <w:rPr>
                  <w:sz w:val="14"/>
                  <w:szCs w:val="14"/>
                </w:rPr>
                <w:delText xml:space="preserve">□  TAK                              </w:delText>
              </w:r>
            </w:del>
          </w:p>
          <w:p w:rsidR="008A53B3" w:rsidRPr="000D7F66" w:rsidDel="00246CFE" w:rsidRDefault="008A53B3" w:rsidP="00A03C0D">
            <w:pPr>
              <w:pStyle w:val="PSDBTabelaNormalny"/>
              <w:rPr>
                <w:del w:id="218" w:author="eprzybylska" w:date="2018-04-27T12:24:00Z"/>
              </w:rPr>
            </w:pPr>
            <w:del w:id="219" w:author="eprzybylska" w:date="2018-04-27T12:24:00Z">
              <w:r w:rsidDel="00246CFE">
                <w:rPr>
                  <w:szCs w:val="14"/>
                </w:rPr>
                <w:delText>□  NIE</w:delText>
              </w:r>
            </w:del>
          </w:p>
        </w:tc>
      </w:tr>
      <w:tr w:rsidR="008A53B3" w:rsidRPr="000D7F66" w:rsidDel="00246CFE" w:rsidTr="002C1EF5">
        <w:trPr>
          <w:trHeight w:val="70"/>
          <w:del w:id="220" w:author="eprzybylska" w:date="2018-04-27T12:24:00Z"/>
        </w:trPr>
        <w:tc>
          <w:tcPr>
            <w:tcW w:w="675" w:type="dxa"/>
            <w:shd w:val="clear" w:color="auto" w:fill="auto"/>
          </w:tcPr>
          <w:p w:rsidR="008A53B3" w:rsidRPr="000D7F66" w:rsidDel="00246CFE" w:rsidRDefault="008A53B3" w:rsidP="00A03C0D">
            <w:pPr>
              <w:pStyle w:val="PSDBTabelaNormalny"/>
              <w:rPr>
                <w:del w:id="221" w:author="eprzybylska" w:date="2018-04-27T12:24:00Z"/>
                <w:sz w:val="12"/>
                <w:szCs w:val="12"/>
              </w:rPr>
            </w:pPr>
            <w:del w:id="222" w:author="eprzybylska" w:date="2018-04-27T12:24:00Z">
              <w:r w:rsidRPr="000D7F66" w:rsidDel="00246CFE">
                <w:rPr>
                  <w:sz w:val="12"/>
                  <w:szCs w:val="12"/>
                </w:rPr>
                <w:delText>3.4.</w:delText>
              </w:r>
              <w:r w:rsidDel="00246CFE">
                <w:rPr>
                  <w:sz w:val="12"/>
                  <w:szCs w:val="12"/>
                </w:rPr>
                <w:delText xml:space="preserve">5.3 </w:delText>
              </w:r>
            </w:del>
          </w:p>
        </w:tc>
        <w:tc>
          <w:tcPr>
            <w:tcW w:w="2526" w:type="dxa"/>
            <w:shd w:val="clear" w:color="auto" w:fill="ECF8F6"/>
          </w:tcPr>
          <w:p w:rsidR="008A53B3" w:rsidRPr="00220C12" w:rsidDel="00246CFE" w:rsidRDefault="008A53B3" w:rsidP="00A03C0D">
            <w:pPr>
              <w:pStyle w:val="PSDBTabelaNormalny"/>
              <w:rPr>
                <w:del w:id="223" w:author="eprzybylska" w:date="2018-04-27T12:24:00Z"/>
                <w:szCs w:val="14"/>
              </w:rPr>
            </w:pPr>
            <w:del w:id="224" w:author="eprzybylska" w:date="2018-04-27T12:24:00Z">
              <w:r w:rsidDel="00246CFE">
                <w:rPr>
                  <w:szCs w:val="14"/>
                </w:rPr>
                <w:delText>Wskaźnik(i) wybrane do monitorowania wydajności infrastruktury</w:delText>
              </w:r>
            </w:del>
          </w:p>
        </w:tc>
        <w:tc>
          <w:tcPr>
            <w:tcW w:w="10657" w:type="dxa"/>
            <w:shd w:val="clear" w:color="auto" w:fill="F9F9F9"/>
          </w:tcPr>
          <w:p w:rsidR="008A53B3" w:rsidRPr="000D7F66" w:rsidDel="00246CFE" w:rsidRDefault="008A53B3" w:rsidP="00A03C0D">
            <w:pPr>
              <w:pStyle w:val="PSDBTabelaNormalny"/>
              <w:rPr>
                <w:del w:id="225" w:author="eprzybylska" w:date="2018-04-27T12:24:00Z"/>
              </w:rPr>
            </w:pPr>
          </w:p>
        </w:tc>
      </w:tr>
      <w:tr w:rsidR="008A53B3" w:rsidRPr="000D7F66" w:rsidDel="00246CFE" w:rsidTr="002C1EF5">
        <w:trPr>
          <w:trHeight w:val="70"/>
          <w:del w:id="226" w:author="eprzybylska" w:date="2018-04-27T12:24:00Z"/>
        </w:trPr>
        <w:tc>
          <w:tcPr>
            <w:tcW w:w="675" w:type="dxa"/>
            <w:shd w:val="clear" w:color="auto" w:fill="auto"/>
          </w:tcPr>
          <w:p w:rsidR="008A53B3" w:rsidRPr="000D7F66" w:rsidDel="00246CFE" w:rsidRDefault="008A53B3" w:rsidP="00A03C0D">
            <w:pPr>
              <w:pStyle w:val="PSDBTabelaNormalny"/>
              <w:rPr>
                <w:del w:id="227" w:author="eprzybylska" w:date="2018-04-27T12:24:00Z"/>
                <w:sz w:val="12"/>
                <w:szCs w:val="12"/>
              </w:rPr>
            </w:pPr>
            <w:del w:id="228" w:author="eprzybylska" w:date="2018-04-27T12:24:00Z">
              <w:r w:rsidDel="00246CFE">
                <w:rPr>
                  <w:sz w:val="12"/>
                  <w:szCs w:val="12"/>
                </w:rPr>
                <w:delText>3.4.5.4</w:delText>
              </w:r>
            </w:del>
          </w:p>
        </w:tc>
        <w:tc>
          <w:tcPr>
            <w:tcW w:w="2526" w:type="dxa"/>
            <w:shd w:val="clear" w:color="auto" w:fill="ECF8F6"/>
          </w:tcPr>
          <w:p w:rsidR="008A53B3" w:rsidDel="00246CFE" w:rsidRDefault="008A53B3" w:rsidP="00A03C0D">
            <w:pPr>
              <w:pStyle w:val="PSDBTabelaNormalny"/>
              <w:rPr>
                <w:del w:id="229" w:author="eprzybylska" w:date="2018-04-27T12:24:00Z"/>
                <w:szCs w:val="14"/>
              </w:rPr>
            </w:pPr>
            <w:del w:id="230" w:author="eprzybylska" w:date="2018-04-27T12:24:00Z">
              <w:r w:rsidDel="00246CFE">
                <w:rPr>
                  <w:szCs w:val="14"/>
                </w:rPr>
                <w:delText>Zasady stosowania mechanizmu monitorowania</w:delText>
              </w:r>
            </w:del>
          </w:p>
        </w:tc>
        <w:tc>
          <w:tcPr>
            <w:tcW w:w="10657" w:type="dxa"/>
            <w:shd w:val="clear" w:color="auto" w:fill="F9F9F9"/>
          </w:tcPr>
          <w:p w:rsidR="008A53B3" w:rsidRPr="00934B86" w:rsidDel="00246CFE" w:rsidRDefault="008A53B3" w:rsidP="00A03C0D">
            <w:pPr>
              <w:pStyle w:val="Tekstkomentarza"/>
              <w:rPr>
                <w:del w:id="231" w:author="eprzybylska" w:date="2018-04-27T12:24:00Z"/>
                <w:rFonts w:ascii="Verdana" w:eastAsia="Times New Roman" w:hAnsi="Verdana"/>
                <w:sz w:val="14"/>
                <w:szCs w:val="14"/>
              </w:rPr>
            </w:pPr>
          </w:p>
          <w:p w:rsidR="008A53B3" w:rsidRPr="000D7F66" w:rsidDel="00246CFE" w:rsidRDefault="008A53B3" w:rsidP="00A03C0D">
            <w:pPr>
              <w:pStyle w:val="PSDBTabelaNormalny"/>
              <w:rPr>
                <w:del w:id="232" w:author="eprzybylska" w:date="2018-04-27T12:24:00Z"/>
              </w:rPr>
            </w:pPr>
          </w:p>
        </w:tc>
      </w:tr>
      <w:tr w:rsidR="008A53B3" w:rsidRPr="000D7F66" w:rsidDel="00246CFE" w:rsidTr="002C1EF5">
        <w:trPr>
          <w:trHeight w:val="70"/>
          <w:del w:id="233" w:author="eprzybylska" w:date="2018-04-27T12:24:00Z"/>
        </w:trPr>
        <w:tc>
          <w:tcPr>
            <w:tcW w:w="675" w:type="dxa"/>
            <w:shd w:val="clear" w:color="auto" w:fill="auto"/>
          </w:tcPr>
          <w:p w:rsidR="008A53B3" w:rsidDel="00246CFE" w:rsidRDefault="008A53B3" w:rsidP="00A03C0D">
            <w:pPr>
              <w:pStyle w:val="PSDBTabelaNormalny"/>
              <w:rPr>
                <w:del w:id="234" w:author="eprzybylska" w:date="2018-04-27T12:24:00Z"/>
                <w:sz w:val="12"/>
                <w:szCs w:val="12"/>
              </w:rPr>
            </w:pPr>
            <w:del w:id="235" w:author="eprzybylska" w:date="2018-04-27T12:24:00Z">
              <w:r w:rsidDel="00246CFE">
                <w:rPr>
                  <w:sz w:val="12"/>
                  <w:szCs w:val="12"/>
                </w:rPr>
                <w:delText>3.4.5.5</w:delText>
              </w:r>
            </w:del>
          </w:p>
        </w:tc>
        <w:tc>
          <w:tcPr>
            <w:tcW w:w="2526" w:type="dxa"/>
            <w:shd w:val="clear" w:color="auto" w:fill="ECF8F6"/>
          </w:tcPr>
          <w:p w:rsidR="008A53B3" w:rsidDel="00246CFE" w:rsidRDefault="008A53B3" w:rsidP="00A03C0D">
            <w:pPr>
              <w:pStyle w:val="PSDBTabelaNormalny"/>
              <w:rPr>
                <w:del w:id="236" w:author="eprzybylska" w:date="2018-04-27T12:24:00Z"/>
                <w:szCs w:val="14"/>
              </w:rPr>
            </w:pPr>
            <w:del w:id="237" w:author="eprzybylska" w:date="2018-04-27T12:24:00Z">
              <w:r w:rsidDel="00246CFE">
                <w:rPr>
                  <w:szCs w:val="14"/>
                </w:rPr>
                <w:delText>Źródła finansowania projektu włączone do mechanizmu monitorowania</w:delText>
              </w:r>
            </w:del>
          </w:p>
        </w:tc>
        <w:tc>
          <w:tcPr>
            <w:tcW w:w="10657" w:type="dxa"/>
            <w:shd w:val="clear" w:color="auto" w:fill="F9F9F9"/>
          </w:tcPr>
          <w:p w:rsidR="008A53B3" w:rsidRPr="00934B86" w:rsidDel="00246CFE" w:rsidRDefault="008A53B3" w:rsidP="00A03C0D">
            <w:pPr>
              <w:pStyle w:val="Tekstkomentarza"/>
              <w:rPr>
                <w:del w:id="238" w:author="eprzybylska" w:date="2018-04-27T12:24:00Z"/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A03C0D" w:rsidRPr="000D7F66" w:rsidRDefault="00A03C0D" w:rsidP="00A03C0D">
      <w:pPr>
        <w:pStyle w:val="Nagwek3"/>
        <w:numPr>
          <w:ilvl w:val="0"/>
          <w:numId w:val="0"/>
        </w:numPr>
        <w:ind w:left="2205"/>
      </w:pPr>
      <w:bookmarkStart w:id="239" w:name="_Toc456792133"/>
      <w:r>
        <w:t>3.4.</w:t>
      </w:r>
      <w:del w:id="240" w:author="eprzybylska" w:date="2018-04-27T12:24:00Z">
        <w:r w:rsidDel="00246CFE">
          <w:delText>6</w:delText>
        </w:r>
      </w:del>
      <w:ins w:id="241" w:author="eprzybylska" w:date="2018-04-27T12:24:00Z">
        <w:r w:rsidR="00246CFE">
          <w:t>5</w:t>
        </w:r>
      </w:ins>
      <w:r>
        <w:t xml:space="preserve"> Prowadzenie działalności gospodarczej w projektach częściowo nieobjętych zasadami pomocy publicznej - m</w:t>
      </w:r>
      <w:r w:rsidRPr="002947F8">
        <w:t>echanizm monitorowania i wycofania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A03C0D" w:rsidRPr="000D7F66" w:rsidDel="00246CFE" w:rsidTr="00A03C0D">
        <w:trPr>
          <w:tblHeader/>
          <w:del w:id="242" w:author="eprzybylska" w:date="2018-04-27T12:25:00Z"/>
        </w:trPr>
        <w:tc>
          <w:tcPr>
            <w:tcW w:w="675" w:type="dxa"/>
            <w:shd w:val="clear" w:color="auto" w:fill="88CAA6"/>
          </w:tcPr>
          <w:p w:rsidR="00A03C0D" w:rsidRPr="000D7F66" w:rsidDel="00246CFE" w:rsidRDefault="00A03C0D" w:rsidP="00A03C0D">
            <w:pPr>
              <w:pStyle w:val="PSDBTabelaNagwek"/>
              <w:rPr>
                <w:del w:id="243" w:author="eprzybylska" w:date="2018-04-27T12:25:00Z"/>
                <w:szCs w:val="14"/>
              </w:rPr>
            </w:pPr>
            <w:del w:id="244" w:author="eprzybylska" w:date="2018-04-27T12:25:00Z">
              <w:r w:rsidRPr="000D7F66" w:rsidDel="00246CFE">
                <w:rPr>
                  <w:szCs w:val="14"/>
                </w:rPr>
                <w:delText>Lp.</w:delText>
              </w:r>
            </w:del>
          </w:p>
        </w:tc>
        <w:tc>
          <w:tcPr>
            <w:tcW w:w="2526" w:type="dxa"/>
            <w:shd w:val="clear" w:color="auto" w:fill="88CAA6"/>
          </w:tcPr>
          <w:p w:rsidR="00A03C0D" w:rsidRPr="000D7F66" w:rsidDel="00246CFE" w:rsidRDefault="00A03C0D" w:rsidP="00A03C0D">
            <w:pPr>
              <w:pStyle w:val="PSDBTabelaNagwek"/>
              <w:rPr>
                <w:del w:id="245" w:author="eprzybylska" w:date="2018-04-27T12:25:00Z"/>
                <w:szCs w:val="14"/>
              </w:rPr>
            </w:pPr>
            <w:del w:id="246" w:author="eprzybylska" w:date="2018-04-27T12:25:00Z">
              <w:r w:rsidRPr="000D7F66" w:rsidDel="00246CFE">
                <w:rPr>
                  <w:szCs w:val="14"/>
                </w:rPr>
                <w:delText>Zakres informacji</w:delText>
              </w:r>
            </w:del>
          </w:p>
        </w:tc>
        <w:tc>
          <w:tcPr>
            <w:tcW w:w="10657" w:type="dxa"/>
            <w:shd w:val="clear" w:color="auto" w:fill="88CAA6"/>
          </w:tcPr>
          <w:p w:rsidR="00A03C0D" w:rsidRPr="000D7F66" w:rsidDel="00246CFE" w:rsidRDefault="00A03C0D" w:rsidP="00A03C0D">
            <w:pPr>
              <w:pStyle w:val="PSDBTabelaNagwek"/>
              <w:rPr>
                <w:del w:id="247" w:author="eprzybylska" w:date="2018-04-27T12:25:00Z"/>
                <w:szCs w:val="14"/>
              </w:rPr>
            </w:pPr>
            <w:del w:id="248" w:author="eprzybylska" w:date="2018-04-27T12:25:00Z">
              <w:r w:rsidRPr="000D7F66" w:rsidDel="00246CFE">
                <w:rPr>
                  <w:szCs w:val="14"/>
                </w:rPr>
                <w:delText>Opis</w:delText>
              </w:r>
            </w:del>
          </w:p>
        </w:tc>
      </w:tr>
      <w:tr w:rsidR="00A03C0D" w:rsidRPr="000D7F66" w:rsidDel="00246CFE" w:rsidTr="00A03C0D">
        <w:trPr>
          <w:trHeight w:val="70"/>
          <w:del w:id="249" w:author="eprzybylska" w:date="2018-04-27T12:25:00Z"/>
        </w:trPr>
        <w:tc>
          <w:tcPr>
            <w:tcW w:w="675" w:type="dxa"/>
            <w:shd w:val="clear" w:color="auto" w:fill="auto"/>
          </w:tcPr>
          <w:p w:rsidR="00A03C0D" w:rsidRPr="000D7F66" w:rsidDel="00246CFE" w:rsidRDefault="00A03C0D" w:rsidP="00A03C0D">
            <w:pPr>
              <w:pStyle w:val="PSDBTabelaNormalny"/>
              <w:rPr>
                <w:del w:id="250" w:author="eprzybylska" w:date="2018-04-27T12:25:00Z"/>
                <w:sz w:val="12"/>
                <w:szCs w:val="12"/>
              </w:rPr>
            </w:pPr>
            <w:del w:id="251" w:author="eprzybylska" w:date="2018-04-27T12:25:00Z">
              <w:r w:rsidRPr="000D7F66" w:rsidDel="00246CFE">
                <w:rPr>
                  <w:sz w:val="12"/>
                  <w:szCs w:val="12"/>
                </w:rPr>
                <w:delText>3.4.</w:delText>
              </w:r>
              <w:r w:rsidDel="00246CFE">
                <w:rPr>
                  <w:sz w:val="12"/>
                  <w:szCs w:val="12"/>
                </w:rPr>
                <w:delText>6.1</w:delText>
              </w:r>
            </w:del>
          </w:p>
        </w:tc>
        <w:tc>
          <w:tcPr>
            <w:tcW w:w="2526" w:type="dxa"/>
            <w:shd w:val="clear" w:color="auto" w:fill="ECF8F6"/>
          </w:tcPr>
          <w:p w:rsidR="00A03C0D" w:rsidRPr="000D7F66" w:rsidDel="00246CFE" w:rsidRDefault="00A03C0D" w:rsidP="00A03C0D">
            <w:pPr>
              <w:pStyle w:val="PSDBTabelaNormalny"/>
              <w:rPr>
                <w:del w:id="252" w:author="eprzybylska" w:date="2018-04-27T12:25:00Z"/>
              </w:rPr>
            </w:pPr>
            <w:del w:id="253" w:author="eprzybylska" w:date="2018-04-27T12:25:00Z">
              <w:r w:rsidDel="00246CFE">
                <w:rPr>
                  <w:szCs w:val="14"/>
                </w:rPr>
                <w:delText xml:space="preserve">Czy przedsięwzięcie dotyczy projektu obejmującego swym zakresem wytworzenie lub zakup infrastruktury </w:delText>
              </w:r>
            </w:del>
          </w:p>
        </w:tc>
        <w:tc>
          <w:tcPr>
            <w:tcW w:w="10657" w:type="dxa"/>
            <w:shd w:val="clear" w:color="auto" w:fill="F9F9F9"/>
          </w:tcPr>
          <w:p w:rsidR="00A03C0D" w:rsidDel="00246CFE" w:rsidRDefault="00A03C0D" w:rsidP="00A03C0D">
            <w:pPr>
              <w:rPr>
                <w:del w:id="254" w:author="eprzybylska" w:date="2018-04-27T12:25:00Z"/>
                <w:sz w:val="14"/>
                <w:szCs w:val="14"/>
              </w:rPr>
            </w:pPr>
            <w:del w:id="255" w:author="eprzybylska" w:date="2018-04-27T12:25:00Z">
              <w:r w:rsidDel="00246CFE">
                <w:rPr>
                  <w:sz w:val="14"/>
                  <w:szCs w:val="14"/>
                </w:rPr>
                <w:delText xml:space="preserve">□  TAK                              </w:delText>
              </w:r>
            </w:del>
          </w:p>
          <w:p w:rsidR="00A03C0D" w:rsidRPr="000D7F66" w:rsidDel="00246CFE" w:rsidRDefault="00A03C0D" w:rsidP="00A03C0D">
            <w:pPr>
              <w:pStyle w:val="PSDBTabelaNormalny"/>
              <w:rPr>
                <w:del w:id="256" w:author="eprzybylska" w:date="2018-04-27T12:25:00Z"/>
              </w:rPr>
            </w:pPr>
            <w:del w:id="257" w:author="eprzybylska" w:date="2018-04-27T12:25:00Z">
              <w:r w:rsidDel="00246CFE">
                <w:rPr>
                  <w:szCs w:val="14"/>
                </w:rPr>
                <w:delText>□  NIE</w:delText>
              </w:r>
            </w:del>
          </w:p>
        </w:tc>
      </w:tr>
      <w:tr w:rsidR="00A03C0D" w:rsidRPr="000D7F66" w:rsidDel="00246CFE" w:rsidTr="00A03C0D">
        <w:trPr>
          <w:trHeight w:val="70"/>
          <w:del w:id="258" w:author="eprzybylska" w:date="2018-04-27T12:25:00Z"/>
        </w:trPr>
        <w:tc>
          <w:tcPr>
            <w:tcW w:w="675" w:type="dxa"/>
            <w:shd w:val="clear" w:color="auto" w:fill="auto"/>
          </w:tcPr>
          <w:p w:rsidR="00A03C0D" w:rsidRPr="000D7F66" w:rsidDel="00246CFE" w:rsidRDefault="00A03C0D" w:rsidP="00A03C0D">
            <w:pPr>
              <w:pStyle w:val="PSDBTabelaNormalny"/>
              <w:rPr>
                <w:del w:id="259" w:author="eprzybylska" w:date="2018-04-27T12:25:00Z"/>
                <w:sz w:val="12"/>
                <w:szCs w:val="12"/>
              </w:rPr>
            </w:pPr>
            <w:del w:id="260" w:author="eprzybylska" w:date="2018-04-27T12:25:00Z">
              <w:r w:rsidRPr="000D7F66" w:rsidDel="00246CFE">
                <w:rPr>
                  <w:sz w:val="12"/>
                  <w:szCs w:val="12"/>
                </w:rPr>
                <w:delText>3.4.</w:delText>
              </w:r>
              <w:r w:rsidDel="00246CFE">
                <w:rPr>
                  <w:sz w:val="12"/>
                  <w:szCs w:val="12"/>
                </w:rPr>
                <w:delText xml:space="preserve">6.2 </w:delText>
              </w:r>
            </w:del>
          </w:p>
        </w:tc>
        <w:tc>
          <w:tcPr>
            <w:tcW w:w="2526" w:type="dxa"/>
            <w:shd w:val="clear" w:color="auto" w:fill="ECF8F6"/>
          </w:tcPr>
          <w:p w:rsidR="00A03C0D" w:rsidRPr="00220C12" w:rsidDel="00246CFE" w:rsidRDefault="00A03C0D" w:rsidP="00A03C0D">
            <w:pPr>
              <w:pStyle w:val="PSDBTabelaNormalny"/>
              <w:rPr>
                <w:del w:id="261" w:author="eprzybylska" w:date="2018-04-27T12:25:00Z"/>
                <w:szCs w:val="14"/>
              </w:rPr>
            </w:pPr>
            <w:del w:id="262" w:author="eprzybylska" w:date="2018-04-27T12:25:00Z">
              <w:r w:rsidDel="00246CFE">
                <w:rPr>
                  <w:szCs w:val="14"/>
                </w:rPr>
                <w:delText>Czy wnioskodawca zamierza prowadzić działalność gospodarczą na wytworzonej infrastrukturze</w:delText>
              </w:r>
            </w:del>
          </w:p>
        </w:tc>
        <w:tc>
          <w:tcPr>
            <w:tcW w:w="10657" w:type="dxa"/>
            <w:shd w:val="clear" w:color="auto" w:fill="F9F9F9"/>
          </w:tcPr>
          <w:p w:rsidR="00A03C0D" w:rsidDel="00246CFE" w:rsidRDefault="00A03C0D" w:rsidP="00A03C0D">
            <w:pPr>
              <w:rPr>
                <w:del w:id="263" w:author="eprzybylska" w:date="2018-04-27T12:25:00Z"/>
                <w:sz w:val="14"/>
                <w:szCs w:val="14"/>
              </w:rPr>
            </w:pPr>
            <w:del w:id="264" w:author="eprzybylska" w:date="2018-04-27T12:25:00Z">
              <w:r w:rsidDel="00246CFE">
                <w:rPr>
                  <w:sz w:val="14"/>
                  <w:szCs w:val="14"/>
                </w:rPr>
                <w:delText xml:space="preserve">□  TAK                              </w:delText>
              </w:r>
            </w:del>
          </w:p>
          <w:p w:rsidR="00A03C0D" w:rsidRPr="000D7F66" w:rsidDel="00246CFE" w:rsidRDefault="00A03C0D" w:rsidP="00A03C0D">
            <w:pPr>
              <w:pStyle w:val="PSDBTabelaNormalny"/>
              <w:rPr>
                <w:del w:id="265" w:author="eprzybylska" w:date="2018-04-27T12:25:00Z"/>
              </w:rPr>
            </w:pPr>
            <w:del w:id="266" w:author="eprzybylska" w:date="2018-04-27T12:25:00Z">
              <w:r w:rsidDel="00246CFE">
                <w:rPr>
                  <w:szCs w:val="14"/>
                </w:rPr>
                <w:delText>□  NIE</w:delText>
              </w:r>
            </w:del>
          </w:p>
        </w:tc>
      </w:tr>
      <w:tr w:rsidR="00A03C0D" w:rsidRPr="000D7F66" w:rsidDel="00246CFE" w:rsidTr="00A03C0D">
        <w:trPr>
          <w:trHeight w:val="70"/>
          <w:del w:id="267" w:author="eprzybylska" w:date="2018-04-27T12:25:00Z"/>
        </w:trPr>
        <w:tc>
          <w:tcPr>
            <w:tcW w:w="675" w:type="dxa"/>
            <w:shd w:val="clear" w:color="auto" w:fill="auto"/>
          </w:tcPr>
          <w:p w:rsidR="00A03C0D" w:rsidRPr="000D7F66" w:rsidDel="00246CFE" w:rsidRDefault="00A03C0D" w:rsidP="00A03C0D">
            <w:pPr>
              <w:pStyle w:val="PSDBTabelaNormalny"/>
              <w:rPr>
                <w:del w:id="268" w:author="eprzybylska" w:date="2018-04-27T12:25:00Z"/>
                <w:sz w:val="12"/>
                <w:szCs w:val="12"/>
              </w:rPr>
            </w:pPr>
            <w:del w:id="269" w:author="eprzybylska" w:date="2018-04-27T12:25:00Z">
              <w:r w:rsidRPr="000D7F66" w:rsidDel="00246CFE">
                <w:rPr>
                  <w:sz w:val="12"/>
                  <w:szCs w:val="12"/>
                </w:rPr>
                <w:delText>3.4.</w:delText>
              </w:r>
              <w:r w:rsidDel="00246CFE">
                <w:rPr>
                  <w:sz w:val="12"/>
                  <w:szCs w:val="12"/>
                </w:rPr>
                <w:delText xml:space="preserve">6.3 </w:delText>
              </w:r>
            </w:del>
          </w:p>
        </w:tc>
        <w:tc>
          <w:tcPr>
            <w:tcW w:w="2526" w:type="dxa"/>
            <w:shd w:val="clear" w:color="auto" w:fill="ECF8F6"/>
          </w:tcPr>
          <w:p w:rsidR="00A03C0D" w:rsidRPr="00220C12" w:rsidDel="00246CFE" w:rsidRDefault="00A03C0D" w:rsidP="00A03C0D">
            <w:pPr>
              <w:pStyle w:val="PSDBTabelaNormalny"/>
              <w:rPr>
                <w:del w:id="270" w:author="eprzybylska" w:date="2018-04-27T12:25:00Z"/>
                <w:szCs w:val="14"/>
              </w:rPr>
            </w:pPr>
            <w:del w:id="271" w:author="eprzybylska" w:date="2018-04-27T12:25:00Z">
              <w:r w:rsidDel="00246CFE">
                <w:rPr>
                  <w:szCs w:val="14"/>
                </w:rPr>
                <w:delText xml:space="preserve">Wskaźnik(i) wybrane do monitorowania wydajności </w:delText>
              </w:r>
              <w:r w:rsidDel="00246CFE">
                <w:rPr>
                  <w:szCs w:val="14"/>
                </w:rPr>
                <w:lastRenderedPageBreak/>
                <w:delText>infrastruktury</w:delText>
              </w:r>
            </w:del>
          </w:p>
        </w:tc>
        <w:tc>
          <w:tcPr>
            <w:tcW w:w="10657" w:type="dxa"/>
            <w:shd w:val="clear" w:color="auto" w:fill="F9F9F9"/>
          </w:tcPr>
          <w:p w:rsidR="00A03C0D" w:rsidRPr="000D7F66" w:rsidDel="00246CFE" w:rsidRDefault="00A03C0D" w:rsidP="00A03C0D">
            <w:pPr>
              <w:pStyle w:val="PSDBTabelaNormalny"/>
              <w:rPr>
                <w:del w:id="272" w:author="eprzybylska" w:date="2018-04-27T12:25:00Z"/>
              </w:rPr>
            </w:pPr>
          </w:p>
        </w:tc>
      </w:tr>
      <w:tr w:rsidR="00A03C0D" w:rsidRPr="000D7F66" w:rsidDel="00246CFE" w:rsidTr="00A03C0D">
        <w:trPr>
          <w:trHeight w:val="70"/>
          <w:del w:id="273" w:author="eprzybylska" w:date="2018-04-27T12:25:00Z"/>
        </w:trPr>
        <w:tc>
          <w:tcPr>
            <w:tcW w:w="675" w:type="dxa"/>
            <w:shd w:val="clear" w:color="auto" w:fill="auto"/>
          </w:tcPr>
          <w:p w:rsidR="00A03C0D" w:rsidRPr="000D7F66" w:rsidDel="00246CFE" w:rsidRDefault="00A03C0D" w:rsidP="00A03C0D">
            <w:pPr>
              <w:pStyle w:val="PSDBTabelaNormalny"/>
              <w:rPr>
                <w:del w:id="274" w:author="eprzybylska" w:date="2018-04-27T12:25:00Z"/>
                <w:sz w:val="12"/>
                <w:szCs w:val="12"/>
              </w:rPr>
            </w:pPr>
            <w:del w:id="275" w:author="eprzybylska" w:date="2018-04-27T12:25:00Z">
              <w:r w:rsidDel="00246CFE">
                <w:rPr>
                  <w:sz w:val="12"/>
                  <w:szCs w:val="12"/>
                </w:rPr>
                <w:lastRenderedPageBreak/>
                <w:delText>3.4.6.4</w:delText>
              </w:r>
            </w:del>
          </w:p>
        </w:tc>
        <w:tc>
          <w:tcPr>
            <w:tcW w:w="2526" w:type="dxa"/>
            <w:shd w:val="clear" w:color="auto" w:fill="ECF8F6"/>
          </w:tcPr>
          <w:p w:rsidR="00A03C0D" w:rsidDel="00246CFE" w:rsidRDefault="00A03C0D" w:rsidP="00A03C0D">
            <w:pPr>
              <w:pStyle w:val="PSDBTabelaNormalny"/>
              <w:rPr>
                <w:del w:id="276" w:author="eprzybylska" w:date="2018-04-27T12:25:00Z"/>
                <w:szCs w:val="14"/>
              </w:rPr>
            </w:pPr>
            <w:del w:id="277" w:author="eprzybylska" w:date="2018-04-27T12:25:00Z">
              <w:r w:rsidDel="00246CFE">
                <w:rPr>
                  <w:szCs w:val="14"/>
                </w:rPr>
                <w:delText>Zasady stosowania mechanizmu monitorowania</w:delText>
              </w:r>
            </w:del>
          </w:p>
        </w:tc>
        <w:tc>
          <w:tcPr>
            <w:tcW w:w="10657" w:type="dxa"/>
            <w:shd w:val="clear" w:color="auto" w:fill="F9F9F9"/>
          </w:tcPr>
          <w:p w:rsidR="00A03C0D" w:rsidRPr="00934B86" w:rsidDel="00246CFE" w:rsidRDefault="00A03C0D" w:rsidP="00A03C0D">
            <w:pPr>
              <w:pStyle w:val="Tekstkomentarza"/>
              <w:rPr>
                <w:del w:id="278" w:author="eprzybylska" w:date="2018-04-27T12:25:00Z"/>
                <w:rFonts w:ascii="Verdana" w:eastAsia="Times New Roman" w:hAnsi="Verdana"/>
                <w:sz w:val="14"/>
                <w:szCs w:val="14"/>
              </w:rPr>
            </w:pPr>
          </w:p>
          <w:p w:rsidR="00A03C0D" w:rsidRPr="000D7F66" w:rsidDel="00246CFE" w:rsidRDefault="00A03C0D" w:rsidP="00A03C0D">
            <w:pPr>
              <w:pStyle w:val="PSDBTabelaNormalny"/>
              <w:rPr>
                <w:del w:id="279" w:author="eprzybylska" w:date="2018-04-27T12:25:00Z"/>
              </w:rPr>
            </w:pPr>
          </w:p>
        </w:tc>
      </w:tr>
      <w:tr w:rsidR="00A03C0D" w:rsidRPr="000D7F66" w:rsidDel="00246CFE" w:rsidTr="00A03C0D">
        <w:trPr>
          <w:trHeight w:val="70"/>
          <w:del w:id="280" w:author="eprzybylska" w:date="2018-04-27T12:25:00Z"/>
        </w:trPr>
        <w:tc>
          <w:tcPr>
            <w:tcW w:w="675" w:type="dxa"/>
            <w:shd w:val="clear" w:color="auto" w:fill="auto"/>
          </w:tcPr>
          <w:p w:rsidR="00A03C0D" w:rsidDel="00246CFE" w:rsidRDefault="00A03C0D" w:rsidP="00A03C0D">
            <w:pPr>
              <w:pStyle w:val="PSDBTabelaNormalny"/>
              <w:rPr>
                <w:del w:id="281" w:author="eprzybylska" w:date="2018-04-27T12:25:00Z"/>
                <w:sz w:val="12"/>
                <w:szCs w:val="12"/>
              </w:rPr>
            </w:pPr>
            <w:del w:id="282" w:author="eprzybylska" w:date="2018-04-27T12:25:00Z">
              <w:r w:rsidDel="00246CFE">
                <w:rPr>
                  <w:sz w:val="12"/>
                  <w:szCs w:val="12"/>
                </w:rPr>
                <w:delText>3.4.6.5</w:delText>
              </w:r>
            </w:del>
          </w:p>
        </w:tc>
        <w:tc>
          <w:tcPr>
            <w:tcW w:w="2526" w:type="dxa"/>
            <w:shd w:val="clear" w:color="auto" w:fill="ECF8F6"/>
          </w:tcPr>
          <w:p w:rsidR="00A03C0D" w:rsidDel="00246CFE" w:rsidRDefault="00A03C0D" w:rsidP="00A03C0D">
            <w:pPr>
              <w:pStyle w:val="PSDBTabelaNormalny"/>
              <w:rPr>
                <w:del w:id="283" w:author="eprzybylska" w:date="2018-04-27T12:25:00Z"/>
                <w:szCs w:val="14"/>
              </w:rPr>
            </w:pPr>
            <w:del w:id="284" w:author="eprzybylska" w:date="2018-04-27T12:25:00Z">
              <w:r w:rsidDel="00246CFE">
                <w:rPr>
                  <w:szCs w:val="14"/>
                </w:rPr>
                <w:delText>Źródła finansowania projektu włączone do mechanizmu monitorowania</w:delText>
              </w:r>
            </w:del>
          </w:p>
        </w:tc>
        <w:tc>
          <w:tcPr>
            <w:tcW w:w="10657" w:type="dxa"/>
            <w:shd w:val="clear" w:color="auto" w:fill="F9F9F9"/>
          </w:tcPr>
          <w:p w:rsidR="00A03C0D" w:rsidRPr="00934B86" w:rsidDel="00246CFE" w:rsidRDefault="00A03C0D" w:rsidP="00A03C0D">
            <w:pPr>
              <w:pStyle w:val="Tekstkomentarza"/>
              <w:rPr>
                <w:del w:id="285" w:author="eprzybylska" w:date="2018-04-27T12:25:00Z"/>
                <w:rFonts w:ascii="Verdana" w:eastAsia="Times New Roman" w:hAnsi="Verdana"/>
                <w:sz w:val="14"/>
                <w:szCs w:val="14"/>
              </w:rPr>
            </w:pPr>
          </w:p>
        </w:tc>
      </w:tr>
      <w:tr w:rsidR="00A03C0D" w:rsidRPr="000D7F66" w:rsidDel="00246CFE" w:rsidTr="00A03C0D">
        <w:trPr>
          <w:trHeight w:val="70"/>
          <w:del w:id="286" w:author="eprzybylska" w:date="2018-04-27T12:25:00Z"/>
        </w:trPr>
        <w:tc>
          <w:tcPr>
            <w:tcW w:w="675" w:type="dxa"/>
            <w:shd w:val="clear" w:color="auto" w:fill="auto"/>
          </w:tcPr>
          <w:p w:rsidR="00A03C0D" w:rsidDel="00246CFE" w:rsidRDefault="00A03C0D" w:rsidP="00A03C0D">
            <w:pPr>
              <w:pStyle w:val="PSDBTabelaNormalny"/>
              <w:rPr>
                <w:del w:id="287" w:author="eprzybylska" w:date="2018-04-27T12:25:00Z"/>
                <w:sz w:val="12"/>
                <w:szCs w:val="12"/>
              </w:rPr>
            </w:pPr>
            <w:del w:id="288" w:author="eprzybylska" w:date="2018-04-27T12:25:00Z">
              <w:r w:rsidDel="00246CFE">
                <w:rPr>
                  <w:sz w:val="12"/>
                  <w:szCs w:val="12"/>
                </w:rPr>
                <w:delText>3.4.6.6</w:delText>
              </w:r>
            </w:del>
          </w:p>
        </w:tc>
        <w:tc>
          <w:tcPr>
            <w:tcW w:w="2526" w:type="dxa"/>
            <w:shd w:val="clear" w:color="auto" w:fill="ECF8F6"/>
          </w:tcPr>
          <w:p w:rsidR="00A03C0D" w:rsidDel="00246CFE" w:rsidRDefault="00A03C0D" w:rsidP="00A03C0D">
            <w:pPr>
              <w:pStyle w:val="PSDBTabelaNormalny"/>
              <w:rPr>
                <w:del w:id="289" w:author="eprzybylska" w:date="2018-04-27T12:25:00Z"/>
                <w:szCs w:val="14"/>
              </w:rPr>
            </w:pPr>
            <w:del w:id="290" w:author="eprzybylska" w:date="2018-04-27T12:25:00Z">
              <w:r w:rsidDel="00246CFE">
                <w:rPr>
                  <w:szCs w:val="14"/>
                </w:rPr>
                <w:delText>Udział działalności gospodarczej w ogólnej działalności wnioskodawcy związanej z realizacją projektu.</w:delText>
              </w:r>
            </w:del>
          </w:p>
        </w:tc>
        <w:tc>
          <w:tcPr>
            <w:tcW w:w="10657" w:type="dxa"/>
            <w:shd w:val="clear" w:color="auto" w:fill="F9F9F9"/>
          </w:tcPr>
          <w:p w:rsidR="00A03C0D" w:rsidRPr="00934B86" w:rsidDel="00246CFE" w:rsidRDefault="00A03C0D" w:rsidP="00A03C0D">
            <w:pPr>
              <w:pStyle w:val="Tekstkomentarza"/>
              <w:rPr>
                <w:del w:id="291" w:author="eprzybylska" w:date="2018-04-27T12:25:00Z"/>
                <w:rFonts w:ascii="Verdana" w:eastAsia="Times New Roman" w:hAnsi="Verdana"/>
                <w:sz w:val="14"/>
                <w:szCs w:val="14"/>
              </w:rPr>
            </w:pPr>
          </w:p>
        </w:tc>
      </w:tr>
      <w:tr w:rsidR="00246CFE" w:rsidRPr="00246CFE" w:rsidTr="00E4439B">
        <w:trPr>
          <w:tblHeader/>
          <w:ins w:id="292" w:author="eprzybylska" w:date="2018-04-27T12:25:00Z"/>
        </w:trPr>
        <w:tc>
          <w:tcPr>
            <w:tcW w:w="675" w:type="dxa"/>
            <w:shd w:val="clear" w:color="auto" w:fill="88CAA6"/>
          </w:tcPr>
          <w:p w:rsidR="00246CFE" w:rsidRPr="00246CFE" w:rsidRDefault="00246CFE" w:rsidP="00E4439B">
            <w:pPr>
              <w:pStyle w:val="PSDBTabelaNagwek"/>
              <w:rPr>
                <w:ins w:id="293" w:author="eprzybylska" w:date="2018-04-27T12:25:00Z"/>
                <w:color w:val="auto"/>
                <w:szCs w:val="14"/>
                <w:rPrChange w:id="294" w:author="eprzybylska" w:date="2018-04-27T12:25:00Z">
                  <w:rPr>
                    <w:ins w:id="295" w:author="eprzybylska" w:date="2018-04-27T12:25:00Z"/>
                    <w:color w:val="FF0000"/>
                    <w:szCs w:val="14"/>
                  </w:rPr>
                </w:rPrChange>
              </w:rPr>
            </w:pPr>
            <w:ins w:id="296" w:author="eprzybylska" w:date="2018-04-27T12:25:00Z">
              <w:r w:rsidRPr="00246CFE">
                <w:rPr>
                  <w:color w:val="auto"/>
                  <w:szCs w:val="14"/>
                  <w:rPrChange w:id="297" w:author="eprzybylska" w:date="2018-04-27T12:25:00Z">
                    <w:rPr>
                      <w:color w:val="FF0000"/>
                      <w:szCs w:val="14"/>
                    </w:rPr>
                  </w:rPrChange>
                </w:rPr>
                <w:t>Lp.</w:t>
              </w:r>
            </w:ins>
          </w:p>
        </w:tc>
        <w:tc>
          <w:tcPr>
            <w:tcW w:w="2526" w:type="dxa"/>
            <w:shd w:val="clear" w:color="auto" w:fill="88CAA6"/>
          </w:tcPr>
          <w:p w:rsidR="00246CFE" w:rsidRPr="00246CFE" w:rsidRDefault="00246CFE" w:rsidP="00E4439B">
            <w:pPr>
              <w:pStyle w:val="PSDBTabelaNagwek"/>
              <w:rPr>
                <w:ins w:id="298" w:author="eprzybylska" w:date="2018-04-27T12:25:00Z"/>
                <w:color w:val="auto"/>
                <w:szCs w:val="14"/>
                <w:rPrChange w:id="299" w:author="eprzybylska" w:date="2018-04-27T12:25:00Z">
                  <w:rPr>
                    <w:ins w:id="300" w:author="eprzybylska" w:date="2018-04-27T12:25:00Z"/>
                    <w:color w:val="FF0000"/>
                    <w:szCs w:val="14"/>
                  </w:rPr>
                </w:rPrChange>
              </w:rPr>
            </w:pPr>
            <w:ins w:id="301" w:author="eprzybylska" w:date="2018-04-27T12:25:00Z">
              <w:r w:rsidRPr="00246CFE">
                <w:rPr>
                  <w:color w:val="auto"/>
                  <w:szCs w:val="14"/>
                  <w:rPrChange w:id="302" w:author="eprzybylska" w:date="2018-04-27T12:25:00Z">
                    <w:rPr>
                      <w:color w:val="FF0000"/>
                      <w:szCs w:val="14"/>
                    </w:rPr>
                  </w:rPrChange>
                </w:rPr>
                <w:t>Zakres informacji</w:t>
              </w:r>
            </w:ins>
          </w:p>
        </w:tc>
        <w:tc>
          <w:tcPr>
            <w:tcW w:w="10657" w:type="dxa"/>
            <w:shd w:val="clear" w:color="auto" w:fill="88CAA6"/>
          </w:tcPr>
          <w:p w:rsidR="00246CFE" w:rsidRPr="00246CFE" w:rsidRDefault="00246CFE" w:rsidP="00E4439B">
            <w:pPr>
              <w:pStyle w:val="PSDBTabelaNagwek"/>
              <w:rPr>
                <w:ins w:id="303" w:author="eprzybylska" w:date="2018-04-27T12:25:00Z"/>
                <w:color w:val="auto"/>
                <w:szCs w:val="14"/>
                <w:rPrChange w:id="304" w:author="eprzybylska" w:date="2018-04-27T12:25:00Z">
                  <w:rPr>
                    <w:ins w:id="305" w:author="eprzybylska" w:date="2018-04-27T12:25:00Z"/>
                    <w:color w:val="FF0000"/>
                    <w:szCs w:val="14"/>
                  </w:rPr>
                </w:rPrChange>
              </w:rPr>
            </w:pPr>
            <w:ins w:id="306" w:author="eprzybylska" w:date="2018-04-27T12:25:00Z">
              <w:r w:rsidRPr="00246CFE">
                <w:rPr>
                  <w:color w:val="auto"/>
                  <w:szCs w:val="14"/>
                  <w:rPrChange w:id="307" w:author="eprzybylska" w:date="2018-04-27T12:25:00Z">
                    <w:rPr>
                      <w:color w:val="FF0000"/>
                      <w:szCs w:val="14"/>
                    </w:rPr>
                  </w:rPrChange>
                </w:rPr>
                <w:t>Opis</w:t>
              </w:r>
            </w:ins>
          </w:p>
        </w:tc>
      </w:tr>
      <w:tr w:rsidR="00246CFE" w:rsidRPr="00246CFE" w:rsidTr="00E4439B">
        <w:trPr>
          <w:trHeight w:val="70"/>
          <w:ins w:id="308" w:author="eprzybylska" w:date="2018-04-27T12:25:00Z"/>
        </w:trPr>
        <w:tc>
          <w:tcPr>
            <w:tcW w:w="675" w:type="dxa"/>
            <w:shd w:val="clear" w:color="auto" w:fill="auto"/>
          </w:tcPr>
          <w:p w:rsidR="00246CFE" w:rsidRPr="00246CFE" w:rsidRDefault="00246CFE" w:rsidP="00E4439B">
            <w:pPr>
              <w:pStyle w:val="PSDBTabelaNormalny"/>
              <w:rPr>
                <w:ins w:id="309" w:author="eprzybylska" w:date="2018-04-27T12:25:00Z"/>
                <w:sz w:val="12"/>
                <w:szCs w:val="12"/>
                <w:rPrChange w:id="310" w:author="eprzybylska" w:date="2018-04-27T12:25:00Z">
                  <w:rPr>
                    <w:ins w:id="311" w:author="eprzybylska" w:date="2018-04-27T12:25:00Z"/>
                    <w:color w:val="FF0000"/>
                    <w:sz w:val="12"/>
                    <w:szCs w:val="12"/>
                  </w:rPr>
                </w:rPrChange>
              </w:rPr>
            </w:pPr>
            <w:ins w:id="312" w:author="eprzybylska" w:date="2018-04-27T12:25:00Z">
              <w:r w:rsidRPr="00246CFE">
                <w:rPr>
                  <w:sz w:val="12"/>
                  <w:szCs w:val="12"/>
                  <w:rPrChange w:id="313" w:author="eprzybylska" w:date="2018-04-27T12:25:00Z">
                    <w:rPr>
                      <w:color w:val="FF0000"/>
                      <w:sz w:val="12"/>
                      <w:szCs w:val="12"/>
                    </w:rPr>
                  </w:rPrChange>
                </w:rPr>
                <w:t xml:space="preserve">3.4.6.1 </w:t>
              </w:r>
            </w:ins>
          </w:p>
        </w:tc>
        <w:tc>
          <w:tcPr>
            <w:tcW w:w="2526" w:type="dxa"/>
            <w:shd w:val="clear" w:color="auto" w:fill="ECF8F6"/>
          </w:tcPr>
          <w:p w:rsidR="00246CFE" w:rsidRPr="00246CFE" w:rsidRDefault="00246CFE" w:rsidP="00E4439B">
            <w:pPr>
              <w:pStyle w:val="PSDBTabelaNormalny"/>
              <w:rPr>
                <w:ins w:id="314" w:author="eprzybylska" w:date="2018-04-27T12:25:00Z"/>
                <w:szCs w:val="14"/>
                <w:rPrChange w:id="315" w:author="eprzybylska" w:date="2018-04-27T12:25:00Z">
                  <w:rPr>
                    <w:ins w:id="316" w:author="eprzybylska" w:date="2018-04-27T12:25:00Z"/>
                    <w:color w:val="FF0000"/>
                    <w:szCs w:val="14"/>
                  </w:rPr>
                </w:rPrChange>
              </w:rPr>
            </w:pPr>
            <w:ins w:id="317" w:author="eprzybylska" w:date="2018-04-27T12:25:00Z">
              <w:r w:rsidRPr="00246CFE">
                <w:rPr>
                  <w:szCs w:val="14"/>
                  <w:rPrChange w:id="318" w:author="eprzybylska" w:date="2018-04-27T12:25:00Z">
                    <w:rPr>
                      <w:color w:val="FF0000"/>
                      <w:szCs w:val="14"/>
                    </w:rPr>
                  </w:rPrChange>
                </w:rPr>
                <w:t>Opis planowanej działalności na objętej dofinansowaniem infrastrukturze</w:t>
              </w:r>
            </w:ins>
          </w:p>
        </w:tc>
        <w:tc>
          <w:tcPr>
            <w:tcW w:w="10657" w:type="dxa"/>
            <w:shd w:val="clear" w:color="auto" w:fill="F9F9F9"/>
          </w:tcPr>
          <w:p w:rsidR="00246CFE" w:rsidRPr="00246CFE" w:rsidRDefault="00246CFE" w:rsidP="00E4439B">
            <w:pPr>
              <w:pStyle w:val="Akapitzlist"/>
              <w:ind w:left="627"/>
              <w:rPr>
                <w:ins w:id="319" w:author="eprzybylska" w:date="2018-04-27T12:25:00Z"/>
                <w:rFonts w:cs="Arial"/>
                <w:color w:val="auto"/>
                <w:sz w:val="14"/>
                <w:szCs w:val="14"/>
                <w:rPrChange w:id="320" w:author="eprzybylska" w:date="2018-04-27T12:25:00Z">
                  <w:rPr>
                    <w:ins w:id="321" w:author="eprzybylska" w:date="2018-04-27T12:25:00Z"/>
                    <w:rFonts w:cs="Arial"/>
                    <w:color w:val="FF0000"/>
                    <w:sz w:val="14"/>
                    <w:szCs w:val="14"/>
                  </w:rPr>
                </w:rPrChange>
              </w:rPr>
            </w:pPr>
          </w:p>
        </w:tc>
      </w:tr>
      <w:tr w:rsidR="00246CFE" w:rsidRPr="00246CFE" w:rsidTr="00E4439B">
        <w:trPr>
          <w:trHeight w:val="70"/>
          <w:ins w:id="322" w:author="eprzybylska" w:date="2018-04-27T12:25:00Z"/>
        </w:trPr>
        <w:tc>
          <w:tcPr>
            <w:tcW w:w="675" w:type="dxa"/>
            <w:shd w:val="clear" w:color="auto" w:fill="auto"/>
          </w:tcPr>
          <w:p w:rsidR="00246CFE" w:rsidRPr="00246CFE" w:rsidRDefault="00246CFE" w:rsidP="00E4439B">
            <w:pPr>
              <w:pStyle w:val="PSDBTabelaNormalny"/>
              <w:rPr>
                <w:ins w:id="323" w:author="eprzybylska" w:date="2018-04-27T12:25:00Z"/>
                <w:sz w:val="12"/>
                <w:szCs w:val="12"/>
                <w:rPrChange w:id="324" w:author="eprzybylska" w:date="2018-04-27T12:25:00Z">
                  <w:rPr>
                    <w:ins w:id="325" w:author="eprzybylska" w:date="2018-04-27T12:25:00Z"/>
                    <w:color w:val="FF0000"/>
                    <w:sz w:val="12"/>
                    <w:szCs w:val="12"/>
                  </w:rPr>
                </w:rPrChange>
              </w:rPr>
            </w:pPr>
            <w:ins w:id="326" w:author="eprzybylska" w:date="2018-04-27T12:25:00Z">
              <w:r w:rsidRPr="00246CFE">
                <w:rPr>
                  <w:sz w:val="12"/>
                  <w:szCs w:val="12"/>
                  <w:rPrChange w:id="327" w:author="eprzybylska" w:date="2018-04-27T12:25:00Z">
                    <w:rPr>
                      <w:color w:val="FF0000"/>
                      <w:sz w:val="12"/>
                      <w:szCs w:val="12"/>
                    </w:rPr>
                  </w:rPrChange>
                </w:rPr>
                <w:t xml:space="preserve">3.4.6.2 </w:t>
              </w:r>
            </w:ins>
          </w:p>
        </w:tc>
        <w:tc>
          <w:tcPr>
            <w:tcW w:w="2526" w:type="dxa"/>
            <w:shd w:val="clear" w:color="auto" w:fill="ECF8F6"/>
          </w:tcPr>
          <w:p w:rsidR="00246CFE" w:rsidRPr="00246CFE" w:rsidRDefault="00246CFE" w:rsidP="00E4439B">
            <w:pPr>
              <w:pStyle w:val="PSDBTabelaNormalny"/>
              <w:rPr>
                <w:ins w:id="328" w:author="eprzybylska" w:date="2018-04-27T12:25:00Z"/>
                <w:szCs w:val="14"/>
                <w:rPrChange w:id="329" w:author="eprzybylska" w:date="2018-04-27T12:25:00Z">
                  <w:rPr>
                    <w:ins w:id="330" w:author="eprzybylska" w:date="2018-04-27T12:25:00Z"/>
                    <w:color w:val="FF0000"/>
                    <w:szCs w:val="14"/>
                  </w:rPr>
                </w:rPrChange>
              </w:rPr>
            </w:pPr>
            <w:ins w:id="331" w:author="eprzybylska" w:date="2018-04-27T12:25:00Z">
              <w:r w:rsidRPr="00246CFE">
                <w:rPr>
                  <w:szCs w:val="14"/>
                  <w:rPrChange w:id="332" w:author="eprzybylska" w:date="2018-04-27T12:25:00Z">
                    <w:rPr>
                      <w:color w:val="FF0000"/>
                      <w:szCs w:val="14"/>
                    </w:rPr>
                  </w:rPrChange>
                </w:rPr>
                <w:t>Wskaźnik</w:t>
              </w:r>
              <w:r w:rsidRPr="00246CFE">
                <w:rPr>
                  <w:rStyle w:val="Odwoanieprzypisudolnego"/>
                  <w:szCs w:val="14"/>
                  <w:rPrChange w:id="333" w:author="eprzybylska" w:date="2018-04-27T12:25:00Z">
                    <w:rPr>
                      <w:rStyle w:val="Odwoanieprzypisudolnego"/>
                      <w:color w:val="FF0000"/>
                      <w:szCs w:val="14"/>
                    </w:rPr>
                  </w:rPrChange>
                </w:rPr>
                <w:footnoteReference w:id="1"/>
              </w:r>
              <w:r w:rsidRPr="00246CFE">
                <w:rPr>
                  <w:szCs w:val="14"/>
                  <w:rPrChange w:id="336" w:author="eprzybylska" w:date="2018-04-27T12:25:00Z">
                    <w:rPr>
                      <w:color w:val="FF0000"/>
                      <w:szCs w:val="14"/>
                    </w:rPr>
                  </w:rPrChange>
                </w:rPr>
                <w:t xml:space="preserve"> wybrany do monitorowania wydajności infrastruktury</w:t>
              </w:r>
            </w:ins>
          </w:p>
        </w:tc>
        <w:tc>
          <w:tcPr>
            <w:tcW w:w="10657" w:type="dxa"/>
            <w:shd w:val="clear" w:color="auto" w:fill="F9F9F9"/>
          </w:tcPr>
          <w:p w:rsidR="00246CFE" w:rsidRPr="00246CFE" w:rsidRDefault="00246CFE" w:rsidP="00246CFE">
            <w:pPr>
              <w:pStyle w:val="PSDBTabelaNormalny"/>
              <w:tabs>
                <w:tab w:val="clear" w:pos="567"/>
                <w:tab w:val="left" w:pos="627"/>
              </w:tabs>
              <w:ind w:left="627"/>
              <w:rPr>
                <w:ins w:id="337" w:author="eprzybylska" w:date="2018-04-27T12:25:00Z"/>
                <w:rFonts w:ascii="Arial" w:hAnsi="Arial" w:cs="Arial"/>
                <w:szCs w:val="14"/>
                <w:rPrChange w:id="338" w:author="eprzybylska" w:date="2018-04-27T12:25:00Z">
                  <w:rPr>
                    <w:ins w:id="339" w:author="eprzybylska" w:date="2018-04-27T12:25:00Z"/>
                    <w:rFonts w:ascii="Arial" w:hAnsi="Arial" w:cs="Arial"/>
                    <w:color w:val="FF0000"/>
                    <w:szCs w:val="14"/>
                  </w:rPr>
                </w:rPrChange>
              </w:rPr>
              <w:pPrChange w:id="340" w:author="eprzybylska" w:date="2018-04-27T12:26:00Z">
                <w:pPr>
                  <w:pStyle w:val="PSDBTabelaNormalny"/>
                  <w:numPr>
                    <w:numId w:val="136"/>
                  </w:numPr>
                  <w:tabs>
                    <w:tab w:val="clear" w:pos="567"/>
                    <w:tab w:val="left" w:pos="627"/>
                  </w:tabs>
                  <w:ind w:left="720" w:hanging="360"/>
                </w:pPr>
              </w:pPrChange>
            </w:pPr>
          </w:p>
        </w:tc>
      </w:tr>
      <w:tr w:rsidR="00246CFE" w:rsidRPr="00246CFE" w:rsidTr="00E4439B">
        <w:trPr>
          <w:trHeight w:val="70"/>
          <w:ins w:id="341" w:author="eprzybylska" w:date="2018-04-27T12:25:00Z"/>
        </w:trPr>
        <w:tc>
          <w:tcPr>
            <w:tcW w:w="675" w:type="dxa"/>
            <w:shd w:val="clear" w:color="auto" w:fill="auto"/>
          </w:tcPr>
          <w:p w:rsidR="00246CFE" w:rsidRPr="00246CFE" w:rsidRDefault="00246CFE" w:rsidP="00E4439B">
            <w:pPr>
              <w:pStyle w:val="PSDBTabelaNormalny"/>
              <w:rPr>
                <w:ins w:id="342" w:author="eprzybylska" w:date="2018-04-27T12:25:00Z"/>
                <w:sz w:val="12"/>
                <w:szCs w:val="12"/>
                <w:rPrChange w:id="343" w:author="eprzybylska" w:date="2018-04-27T12:25:00Z">
                  <w:rPr>
                    <w:ins w:id="344" w:author="eprzybylska" w:date="2018-04-27T12:25:00Z"/>
                    <w:color w:val="FF0000"/>
                    <w:sz w:val="12"/>
                    <w:szCs w:val="12"/>
                  </w:rPr>
                </w:rPrChange>
              </w:rPr>
            </w:pPr>
            <w:ins w:id="345" w:author="eprzybylska" w:date="2018-04-27T12:25:00Z">
              <w:r w:rsidRPr="00246CFE">
                <w:rPr>
                  <w:sz w:val="12"/>
                  <w:szCs w:val="12"/>
                  <w:rPrChange w:id="346" w:author="eprzybylska" w:date="2018-04-27T12:25:00Z">
                    <w:rPr>
                      <w:color w:val="FF0000"/>
                      <w:sz w:val="12"/>
                      <w:szCs w:val="12"/>
                    </w:rPr>
                  </w:rPrChange>
                </w:rPr>
                <w:t>3.4.6.3</w:t>
              </w:r>
            </w:ins>
          </w:p>
        </w:tc>
        <w:tc>
          <w:tcPr>
            <w:tcW w:w="2526" w:type="dxa"/>
            <w:shd w:val="clear" w:color="auto" w:fill="ECF8F6"/>
          </w:tcPr>
          <w:p w:rsidR="00246CFE" w:rsidRPr="00246CFE" w:rsidRDefault="00246CFE" w:rsidP="00E4439B">
            <w:pPr>
              <w:pStyle w:val="PSDBTabelaNormalny"/>
              <w:rPr>
                <w:ins w:id="347" w:author="eprzybylska" w:date="2018-04-27T12:25:00Z"/>
                <w:szCs w:val="14"/>
                <w:rPrChange w:id="348" w:author="eprzybylska" w:date="2018-04-27T12:25:00Z">
                  <w:rPr>
                    <w:ins w:id="349" w:author="eprzybylska" w:date="2018-04-27T12:25:00Z"/>
                    <w:color w:val="FF0000"/>
                    <w:szCs w:val="14"/>
                  </w:rPr>
                </w:rPrChange>
              </w:rPr>
            </w:pPr>
            <w:ins w:id="350" w:author="eprzybylska" w:date="2018-04-27T12:25:00Z">
              <w:r w:rsidRPr="00246CFE">
                <w:rPr>
                  <w:szCs w:val="14"/>
                  <w:rPrChange w:id="351" w:author="eprzybylska" w:date="2018-04-27T12:25:00Z">
                    <w:rPr>
                      <w:color w:val="FF0000"/>
                      <w:szCs w:val="14"/>
                    </w:rPr>
                  </w:rPrChange>
                </w:rPr>
                <w:t>Zasady stosowania mechanizmu monitorowania</w:t>
              </w:r>
            </w:ins>
          </w:p>
        </w:tc>
        <w:tc>
          <w:tcPr>
            <w:tcW w:w="10657" w:type="dxa"/>
            <w:shd w:val="clear" w:color="auto" w:fill="F9F9F9"/>
          </w:tcPr>
          <w:p w:rsidR="00246CFE" w:rsidRPr="00246CFE" w:rsidRDefault="00246CFE" w:rsidP="00246CFE">
            <w:pPr>
              <w:pStyle w:val="PSDBTabelaNormalny"/>
              <w:tabs>
                <w:tab w:val="clear" w:pos="567"/>
                <w:tab w:val="left" w:pos="627"/>
              </w:tabs>
              <w:ind w:left="627"/>
              <w:rPr>
                <w:ins w:id="352" w:author="eprzybylska" w:date="2018-04-27T12:25:00Z"/>
                <w:rFonts w:ascii="Arial" w:hAnsi="Arial" w:cs="Arial"/>
                <w:szCs w:val="14"/>
                <w:rPrChange w:id="353" w:author="eprzybylska" w:date="2018-04-27T12:25:00Z">
                  <w:rPr>
                    <w:ins w:id="354" w:author="eprzybylska" w:date="2018-04-27T12:25:00Z"/>
                    <w:rFonts w:ascii="Arial" w:hAnsi="Arial" w:cs="Arial"/>
                    <w:color w:val="FF0000"/>
                    <w:szCs w:val="14"/>
                  </w:rPr>
                </w:rPrChange>
              </w:rPr>
              <w:pPrChange w:id="355" w:author="eprzybylska" w:date="2018-04-27T12:26:00Z">
                <w:pPr>
                  <w:pStyle w:val="PSDBTabelaNormalny"/>
                  <w:numPr>
                    <w:numId w:val="137"/>
                  </w:numPr>
                  <w:tabs>
                    <w:tab w:val="clear" w:pos="567"/>
                    <w:tab w:val="left" w:pos="627"/>
                  </w:tabs>
                  <w:ind w:left="720" w:hanging="360"/>
                </w:pPr>
              </w:pPrChange>
            </w:pPr>
          </w:p>
        </w:tc>
      </w:tr>
      <w:tr w:rsidR="00246CFE" w:rsidRPr="00246CFE" w:rsidTr="00E4439B">
        <w:trPr>
          <w:trHeight w:val="70"/>
          <w:ins w:id="356" w:author="eprzybylska" w:date="2018-04-27T12:25:00Z"/>
        </w:trPr>
        <w:tc>
          <w:tcPr>
            <w:tcW w:w="675" w:type="dxa"/>
            <w:shd w:val="clear" w:color="auto" w:fill="auto"/>
          </w:tcPr>
          <w:p w:rsidR="00246CFE" w:rsidRPr="00246CFE" w:rsidRDefault="00246CFE" w:rsidP="00E4439B">
            <w:pPr>
              <w:pStyle w:val="PSDBTabelaNormalny"/>
              <w:rPr>
                <w:ins w:id="357" w:author="eprzybylska" w:date="2018-04-27T12:25:00Z"/>
                <w:sz w:val="12"/>
                <w:szCs w:val="12"/>
                <w:rPrChange w:id="358" w:author="eprzybylska" w:date="2018-04-27T12:25:00Z">
                  <w:rPr>
                    <w:ins w:id="359" w:author="eprzybylska" w:date="2018-04-27T12:25:00Z"/>
                    <w:color w:val="FF0000"/>
                    <w:sz w:val="12"/>
                    <w:szCs w:val="12"/>
                  </w:rPr>
                </w:rPrChange>
              </w:rPr>
            </w:pPr>
            <w:ins w:id="360" w:author="eprzybylska" w:date="2018-04-27T12:25:00Z">
              <w:r w:rsidRPr="00246CFE">
                <w:rPr>
                  <w:sz w:val="12"/>
                  <w:szCs w:val="12"/>
                  <w:rPrChange w:id="361" w:author="eprzybylska" w:date="2018-04-27T12:25:00Z">
                    <w:rPr>
                      <w:color w:val="FF0000"/>
                      <w:sz w:val="12"/>
                      <w:szCs w:val="12"/>
                    </w:rPr>
                  </w:rPrChange>
                </w:rPr>
                <w:t>3.4.6.4</w:t>
              </w:r>
            </w:ins>
          </w:p>
        </w:tc>
        <w:tc>
          <w:tcPr>
            <w:tcW w:w="2526" w:type="dxa"/>
            <w:shd w:val="clear" w:color="auto" w:fill="ECF8F6"/>
          </w:tcPr>
          <w:p w:rsidR="00246CFE" w:rsidRPr="00246CFE" w:rsidRDefault="00246CFE" w:rsidP="00E4439B">
            <w:pPr>
              <w:pStyle w:val="PSDBTabelaNormalny"/>
              <w:rPr>
                <w:ins w:id="362" w:author="eprzybylska" w:date="2018-04-27T12:25:00Z"/>
                <w:szCs w:val="14"/>
                <w:rPrChange w:id="363" w:author="eprzybylska" w:date="2018-04-27T12:25:00Z">
                  <w:rPr>
                    <w:ins w:id="364" w:author="eprzybylska" w:date="2018-04-27T12:25:00Z"/>
                    <w:color w:val="FF0000"/>
                    <w:szCs w:val="14"/>
                  </w:rPr>
                </w:rPrChange>
              </w:rPr>
            </w:pPr>
            <w:ins w:id="365" w:author="eprzybylska" w:date="2018-04-27T12:25:00Z">
              <w:r w:rsidRPr="00246CFE">
                <w:rPr>
                  <w:szCs w:val="14"/>
                  <w:rPrChange w:id="366" w:author="eprzybylska" w:date="2018-04-27T12:25:00Z">
                    <w:rPr>
                      <w:color w:val="FF0000"/>
                      <w:szCs w:val="14"/>
                    </w:rPr>
                  </w:rPrChange>
                </w:rPr>
                <w:t>Udział działalności gospodarczej w ogólnej działalności wnioskodawcy związanej z realizacją projektu</w:t>
              </w:r>
            </w:ins>
          </w:p>
        </w:tc>
        <w:tc>
          <w:tcPr>
            <w:tcW w:w="10657" w:type="dxa"/>
            <w:shd w:val="clear" w:color="auto" w:fill="F9F9F9"/>
          </w:tcPr>
          <w:p w:rsidR="00246CFE" w:rsidRPr="00246CFE" w:rsidRDefault="00246CFE" w:rsidP="00246CFE">
            <w:pPr>
              <w:pStyle w:val="PSDBTabelaNormalny"/>
              <w:tabs>
                <w:tab w:val="clear" w:pos="567"/>
                <w:tab w:val="left" w:pos="627"/>
              </w:tabs>
              <w:ind w:left="627"/>
              <w:rPr>
                <w:ins w:id="367" w:author="eprzybylska" w:date="2018-04-27T12:25:00Z"/>
                <w:rFonts w:ascii="Arial" w:hAnsi="Arial" w:cs="Arial"/>
                <w:szCs w:val="14"/>
                <w:rPrChange w:id="368" w:author="eprzybylska" w:date="2018-04-27T12:25:00Z">
                  <w:rPr>
                    <w:ins w:id="369" w:author="eprzybylska" w:date="2018-04-27T12:25:00Z"/>
                    <w:rFonts w:ascii="Arial" w:hAnsi="Arial" w:cs="Arial"/>
                    <w:color w:val="FF0000"/>
                    <w:szCs w:val="14"/>
                  </w:rPr>
                </w:rPrChange>
              </w:rPr>
              <w:pPrChange w:id="370" w:author="eprzybylska" w:date="2018-04-27T12:26:00Z">
                <w:pPr>
                  <w:pStyle w:val="PSDBTabelaNormalny"/>
                  <w:numPr>
                    <w:numId w:val="139"/>
                  </w:numPr>
                  <w:tabs>
                    <w:tab w:val="clear" w:pos="567"/>
                    <w:tab w:val="left" w:pos="627"/>
                  </w:tabs>
                  <w:ind w:left="720" w:hanging="360"/>
                </w:pPr>
              </w:pPrChange>
            </w:pPr>
          </w:p>
        </w:tc>
      </w:tr>
      <w:tr w:rsidR="00246CFE" w:rsidRPr="00246CFE" w:rsidTr="00E4439B">
        <w:trPr>
          <w:trHeight w:val="70"/>
          <w:ins w:id="371" w:author="eprzybylska" w:date="2018-04-27T12:25:00Z"/>
        </w:trPr>
        <w:tc>
          <w:tcPr>
            <w:tcW w:w="675" w:type="dxa"/>
            <w:shd w:val="clear" w:color="auto" w:fill="auto"/>
          </w:tcPr>
          <w:p w:rsidR="00246CFE" w:rsidRPr="00246CFE" w:rsidRDefault="00246CFE" w:rsidP="00E4439B">
            <w:pPr>
              <w:pStyle w:val="PSDBTabelaNormalny"/>
              <w:rPr>
                <w:ins w:id="372" w:author="eprzybylska" w:date="2018-04-27T12:25:00Z"/>
                <w:sz w:val="12"/>
                <w:szCs w:val="12"/>
                <w:rPrChange w:id="373" w:author="eprzybylska" w:date="2018-04-27T12:25:00Z">
                  <w:rPr>
                    <w:ins w:id="374" w:author="eprzybylska" w:date="2018-04-27T12:25:00Z"/>
                    <w:color w:val="FF0000"/>
                    <w:sz w:val="12"/>
                    <w:szCs w:val="12"/>
                  </w:rPr>
                </w:rPrChange>
              </w:rPr>
            </w:pPr>
            <w:ins w:id="375" w:author="eprzybylska" w:date="2018-04-27T12:25:00Z">
              <w:r w:rsidRPr="00246CFE">
                <w:rPr>
                  <w:sz w:val="12"/>
                  <w:szCs w:val="12"/>
                  <w:rPrChange w:id="376" w:author="eprzybylska" w:date="2018-04-27T12:25:00Z">
                    <w:rPr>
                      <w:color w:val="FF0000"/>
                      <w:sz w:val="12"/>
                      <w:szCs w:val="12"/>
                    </w:rPr>
                  </w:rPrChange>
                </w:rPr>
                <w:t>3.4.6.5</w:t>
              </w:r>
            </w:ins>
          </w:p>
        </w:tc>
        <w:tc>
          <w:tcPr>
            <w:tcW w:w="2526" w:type="dxa"/>
            <w:shd w:val="clear" w:color="auto" w:fill="ECF8F6"/>
          </w:tcPr>
          <w:p w:rsidR="00246CFE" w:rsidRPr="00246CFE" w:rsidRDefault="00246CFE" w:rsidP="00E4439B">
            <w:pPr>
              <w:pStyle w:val="PSDBTabelaNormalny"/>
              <w:rPr>
                <w:ins w:id="377" w:author="eprzybylska" w:date="2018-04-27T12:25:00Z"/>
                <w:szCs w:val="14"/>
                <w:rPrChange w:id="378" w:author="eprzybylska" w:date="2018-04-27T12:25:00Z">
                  <w:rPr>
                    <w:ins w:id="379" w:author="eprzybylska" w:date="2018-04-27T12:25:00Z"/>
                    <w:color w:val="FF0000"/>
                    <w:szCs w:val="14"/>
                  </w:rPr>
                </w:rPrChange>
              </w:rPr>
            </w:pPr>
            <w:ins w:id="380" w:author="eprzybylska" w:date="2018-04-27T12:25:00Z">
              <w:r w:rsidRPr="00246CFE">
                <w:rPr>
                  <w:szCs w:val="14"/>
                  <w:rPrChange w:id="381" w:author="eprzybylska" w:date="2018-04-27T12:25:00Z">
                    <w:rPr>
                      <w:color w:val="FF0000"/>
                      <w:szCs w:val="14"/>
                    </w:rPr>
                  </w:rPrChange>
                </w:rPr>
                <w:t>Sposób dokumentowania udziału wykorzystania infrastruktury na potrzeby działalności gospodarczej i niegospodarczej</w:t>
              </w:r>
            </w:ins>
          </w:p>
        </w:tc>
        <w:tc>
          <w:tcPr>
            <w:tcW w:w="10657" w:type="dxa"/>
            <w:shd w:val="clear" w:color="auto" w:fill="F9F9F9"/>
          </w:tcPr>
          <w:p w:rsidR="00246CFE" w:rsidRPr="00246CFE" w:rsidRDefault="00246CFE" w:rsidP="00246CFE">
            <w:pPr>
              <w:pStyle w:val="Tekstkomentarza"/>
              <w:ind w:left="720"/>
              <w:rPr>
                <w:ins w:id="382" w:author="eprzybylska" w:date="2018-04-27T12:25:00Z"/>
                <w:rFonts w:eastAsia="Times New Roman" w:cs="Arial"/>
                <w:sz w:val="14"/>
                <w:szCs w:val="14"/>
                <w:rPrChange w:id="383" w:author="eprzybylska" w:date="2018-04-27T12:25:00Z">
                  <w:rPr>
                    <w:ins w:id="384" w:author="eprzybylska" w:date="2018-04-27T12:25:00Z"/>
                    <w:rFonts w:eastAsia="Times New Roman" w:cs="Arial"/>
                    <w:color w:val="FF0000"/>
                    <w:sz w:val="14"/>
                    <w:szCs w:val="14"/>
                  </w:rPr>
                </w:rPrChange>
              </w:rPr>
              <w:pPrChange w:id="385" w:author="eprzybylska" w:date="2018-04-27T12:26:00Z">
                <w:pPr>
                  <w:pStyle w:val="Tekstkomentarza"/>
                  <w:numPr>
                    <w:numId w:val="140"/>
                  </w:numPr>
                  <w:ind w:left="720" w:hanging="360"/>
                </w:pPr>
              </w:pPrChange>
            </w:pPr>
          </w:p>
        </w:tc>
      </w:tr>
      <w:tr w:rsidR="00246CFE" w:rsidRPr="00246CFE" w:rsidTr="00E4439B">
        <w:trPr>
          <w:trHeight w:val="70"/>
          <w:ins w:id="386" w:author="eprzybylska" w:date="2018-04-27T12:25:00Z"/>
        </w:trPr>
        <w:tc>
          <w:tcPr>
            <w:tcW w:w="675" w:type="dxa"/>
            <w:shd w:val="clear" w:color="auto" w:fill="auto"/>
          </w:tcPr>
          <w:p w:rsidR="00246CFE" w:rsidRPr="00246CFE" w:rsidRDefault="00246CFE" w:rsidP="00E4439B">
            <w:pPr>
              <w:pStyle w:val="PSDBTabelaNormalny"/>
              <w:rPr>
                <w:ins w:id="387" w:author="eprzybylska" w:date="2018-04-27T12:25:00Z"/>
                <w:sz w:val="12"/>
                <w:szCs w:val="12"/>
                <w:rPrChange w:id="388" w:author="eprzybylska" w:date="2018-04-27T12:25:00Z">
                  <w:rPr>
                    <w:ins w:id="389" w:author="eprzybylska" w:date="2018-04-27T12:25:00Z"/>
                    <w:color w:val="FF0000"/>
                    <w:sz w:val="12"/>
                    <w:szCs w:val="12"/>
                  </w:rPr>
                </w:rPrChange>
              </w:rPr>
            </w:pPr>
            <w:ins w:id="390" w:author="eprzybylska" w:date="2018-04-27T12:25:00Z">
              <w:r w:rsidRPr="00246CFE">
                <w:rPr>
                  <w:sz w:val="12"/>
                  <w:szCs w:val="12"/>
                  <w:rPrChange w:id="391" w:author="eprzybylska" w:date="2018-04-27T12:25:00Z">
                    <w:rPr>
                      <w:color w:val="FF0000"/>
                      <w:sz w:val="12"/>
                      <w:szCs w:val="12"/>
                    </w:rPr>
                  </w:rPrChange>
                </w:rPr>
                <w:t>3.4.6.6</w:t>
              </w:r>
            </w:ins>
          </w:p>
        </w:tc>
        <w:tc>
          <w:tcPr>
            <w:tcW w:w="2526" w:type="dxa"/>
            <w:shd w:val="clear" w:color="auto" w:fill="ECF8F6"/>
          </w:tcPr>
          <w:p w:rsidR="00246CFE" w:rsidRPr="00246CFE" w:rsidRDefault="00246CFE" w:rsidP="00E4439B">
            <w:pPr>
              <w:pStyle w:val="PSDBTabelaNormalny"/>
              <w:rPr>
                <w:ins w:id="392" w:author="eprzybylska" w:date="2018-04-27T12:25:00Z"/>
                <w:szCs w:val="14"/>
                <w:rPrChange w:id="393" w:author="eprzybylska" w:date="2018-04-27T12:25:00Z">
                  <w:rPr>
                    <w:ins w:id="394" w:author="eprzybylska" w:date="2018-04-27T12:25:00Z"/>
                    <w:color w:val="FF0000"/>
                    <w:szCs w:val="14"/>
                  </w:rPr>
                </w:rPrChange>
              </w:rPr>
            </w:pPr>
            <w:ins w:id="395" w:author="eprzybylska" w:date="2018-04-27T12:25:00Z">
              <w:r w:rsidRPr="00246CFE">
                <w:rPr>
                  <w:szCs w:val="14"/>
                  <w:rPrChange w:id="396" w:author="eprzybylska" w:date="2018-04-27T12:25:00Z">
                    <w:rPr>
                      <w:color w:val="FF0000"/>
                      <w:szCs w:val="14"/>
                    </w:rPr>
                  </w:rPrChange>
                </w:rPr>
                <w:t>Inne publiczne źródła finansowania projektu włączone do mechanizmu monitorowania</w:t>
              </w:r>
            </w:ins>
          </w:p>
        </w:tc>
        <w:tc>
          <w:tcPr>
            <w:tcW w:w="10657" w:type="dxa"/>
            <w:shd w:val="clear" w:color="auto" w:fill="F9F9F9"/>
          </w:tcPr>
          <w:p w:rsidR="00246CFE" w:rsidRPr="00246CFE" w:rsidRDefault="00246CFE" w:rsidP="00E4439B">
            <w:pPr>
              <w:pStyle w:val="Tekstkomentarza"/>
              <w:rPr>
                <w:ins w:id="397" w:author="eprzybylska" w:date="2018-04-27T12:25:00Z"/>
                <w:rFonts w:eastAsia="Times New Roman" w:cs="Arial"/>
                <w:sz w:val="14"/>
                <w:szCs w:val="14"/>
                <w:rPrChange w:id="398" w:author="eprzybylska" w:date="2018-04-27T12:25:00Z">
                  <w:rPr>
                    <w:ins w:id="399" w:author="eprzybylska" w:date="2018-04-27T12:25:00Z"/>
                    <w:rFonts w:eastAsia="Times New Roman" w:cs="Arial"/>
                    <w:color w:val="FF0000"/>
                    <w:sz w:val="14"/>
                    <w:szCs w:val="14"/>
                  </w:rPr>
                </w:rPrChange>
              </w:rPr>
            </w:pPr>
          </w:p>
        </w:tc>
      </w:tr>
    </w:tbl>
    <w:p w:rsidR="00A03C0D" w:rsidRDefault="00A03C0D" w:rsidP="00A03C0D">
      <w:pPr>
        <w:pStyle w:val="Nagwek1"/>
        <w:numPr>
          <w:ilvl w:val="0"/>
          <w:numId w:val="0"/>
        </w:numPr>
        <w:ind w:left="-814"/>
      </w:pPr>
    </w:p>
    <w:p w:rsidR="00E20BA8" w:rsidRPr="000D7F66" w:rsidRDefault="005E0129" w:rsidP="00E20BA8">
      <w:pPr>
        <w:pStyle w:val="Nagwek1"/>
      </w:pPr>
      <w:r w:rsidRPr="000D7F66">
        <w:t>Analiza wykonalności, analiza popytu oraz analiza opcji</w:t>
      </w:r>
      <w:r w:rsidR="00753CD9" w:rsidRPr="000D7F66">
        <w:t xml:space="preserve"> (rozwiązań alternatywnych)</w:t>
      </w:r>
      <w:bookmarkEnd w:id="239"/>
    </w:p>
    <w:p w:rsidR="00E20BA8" w:rsidRPr="000D7F66" w:rsidRDefault="00E20BA8" w:rsidP="00E20BA8">
      <w:pPr>
        <w:pStyle w:val="Nagwek2"/>
        <w:rPr>
          <w:bCs/>
        </w:rPr>
      </w:pPr>
      <w:bookmarkStart w:id="400" w:name="_Toc456792134"/>
      <w:r w:rsidRPr="000D7F66">
        <w:rPr>
          <w:bCs/>
        </w:rPr>
        <w:t>Analiza opcji (rozwiązań alternatywnych)</w:t>
      </w:r>
      <w:bookmarkEnd w:id="400"/>
    </w:p>
    <w:p w:rsidR="00EC13AF" w:rsidRPr="000D7F66" w:rsidRDefault="00B115E3" w:rsidP="00753CD9">
      <w:pPr>
        <w:pStyle w:val="Nagwek3"/>
      </w:pPr>
      <w:bookmarkStart w:id="401" w:name="_Toc456701026"/>
      <w:bookmarkStart w:id="402" w:name="_Toc456701354"/>
      <w:bookmarkStart w:id="403" w:name="_Toc456706503"/>
      <w:bookmarkStart w:id="404" w:name="_Toc456701027"/>
      <w:bookmarkStart w:id="405" w:name="_Toc456701355"/>
      <w:bookmarkStart w:id="406" w:name="_Toc456706504"/>
      <w:bookmarkStart w:id="407" w:name="_Toc456701028"/>
      <w:bookmarkStart w:id="408" w:name="_Toc456701356"/>
      <w:bookmarkStart w:id="409" w:name="_Toc456706505"/>
      <w:bookmarkStart w:id="410" w:name="_Toc456701029"/>
      <w:bookmarkStart w:id="411" w:name="_Toc456701357"/>
      <w:bookmarkStart w:id="412" w:name="_Toc456706506"/>
      <w:bookmarkStart w:id="413" w:name="_Toc456701030"/>
      <w:bookmarkStart w:id="414" w:name="_Toc456701358"/>
      <w:bookmarkStart w:id="415" w:name="_Toc456706507"/>
      <w:bookmarkStart w:id="416" w:name="_Toc456701031"/>
      <w:bookmarkStart w:id="417" w:name="_Toc456701359"/>
      <w:bookmarkStart w:id="418" w:name="_Toc456706508"/>
      <w:bookmarkStart w:id="419" w:name="_Toc456701032"/>
      <w:bookmarkStart w:id="420" w:name="_Toc456701360"/>
      <w:bookmarkStart w:id="421" w:name="_Toc456706509"/>
      <w:bookmarkStart w:id="422" w:name="_Toc456701033"/>
      <w:bookmarkStart w:id="423" w:name="_Toc456701361"/>
      <w:bookmarkStart w:id="424" w:name="_Toc456706510"/>
      <w:bookmarkStart w:id="425" w:name="_Toc456701034"/>
      <w:bookmarkStart w:id="426" w:name="_Toc456701362"/>
      <w:bookmarkStart w:id="427" w:name="_Toc456706511"/>
      <w:bookmarkStart w:id="428" w:name="_Toc45679213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r w:rsidRPr="000D7F66">
        <w:t>Warianty strategiczne</w:t>
      </w:r>
      <w:bookmarkEnd w:id="42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1564"/>
        <w:gridCol w:w="586"/>
        <w:gridCol w:w="2188"/>
        <w:gridCol w:w="586"/>
        <w:gridCol w:w="2259"/>
        <w:gridCol w:w="586"/>
        <w:gridCol w:w="5435"/>
      </w:tblGrid>
      <w:tr w:rsidR="003441A4" w:rsidRPr="000D7F66" w:rsidTr="009B705D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4.1.1.1</w:t>
            </w:r>
          </w:p>
        </w:tc>
        <w:tc>
          <w:tcPr>
            <w:tcW w:w="1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</w:t>
            </w:r>
          </w:p>
        </w:tc>
        <w:tc>
          <w:tcPr>
            <w:tcW w:w="11640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2B7854">
            <w:pPr>
              <w:ind w:left="720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4.1.1.2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wariantów 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2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3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Wybór wariantu strategicznego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/>
        </w:tc>
      </w:tr>
      <w:tr w:rsidR="003441A4" w:rsidRPr="000D7F66" w:rsidTr="009B705D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Kryteria</w:t>
            </w:r>
          </w:p>
        </w:tc>
        <w:tc>
          <w:tcPr>
            <w:tcW w:w="277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284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602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Kolejne kryterium </w:t>
            </w:r>
            <w:r w:rsidRPr="000D7F66">
              <w:lastRenderedPageBreak/>
              <w:t>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Łącznie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Wybrany wariant strategiczny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</w:tbl>
    <w:p w:rsidR="00EC13AF" w:rsidRPr="000D7F66" w:rsidRDefault="00020ABB" w:rsidP="00753CD9">
      <w:pPr>
        <w:pStyle w:val="Nagwek3"/>
      </w:pPr>
      <w:bookmarkStart w:id="429" w:name="_Toc456792136"/>
      <w:r w:rsidRPr="00E006A7">
        <w:t>Warianty techno</w:t>
      </w:r>
      <w:r w:rsidR="00551116" w:rsidRPr="004B0844">
        <w:t>logiczne</w:t>
      </w:r>
      <w:bookmarkEnd w:id="429"/>
    </w:p>
    <w:p w:rsidR="00EC13AF" w:rsidRPr="000D7F66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0D7F66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operacyjne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pStyle w:val="PSDBTabelaNormalny"/>
              <w:tabs>
                <w:tab w:val="clear" w:pos="567"/>
                <w:tab w:val="left" w:pos="256"/>
              </w:tabs>
              <w:jc w:val="both"/>
              <w:rPr>
                <w:szCs w:val="14"/>
              </w:rPr>
            </w:pPr>
          </w:p>
        </w:tc>
      </w:tr>
      <w:tr w:rsidR="003441A4" w:rsidRPr="000D7F66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</w:t>
            </w:r>
          </w:p>
        </w:tc>
      </w:tr>
      <w:tr w:rsidR="003441A4" w:rsidRPr="000D7F66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0D7F66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2B20F9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E006A7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0D7F66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Zdyskontowane </w:t>
            </w:r>
            <w:r w:rsidRPr="000D7F66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DGC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C82315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Wariant </w:t>
            </w:r>
            <w:r w:rsidR="00C82315">
              <w:rPr>
                <w:i/>
              </w:rPr>
              <w:t>II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>
            <w:pPr>
              <w:spacing w:before="0"/>
            </w:pPr>
          </w:p>
        </w:tc>
      </w:tr>
    </w:tbl>
    <w:p w:rsidR="00D75422" w:rsidRDefault="00D75422" w:rsidP="00126919"/>
    <w:p w:rsidR="00126919" w:rsidRPr="00E006A7" w:rsidRDefault="00126919" w:rsidP="00126919">
      <w:pPr>
        <w:rPr>
          <w:b/>
        </w:rPr>
      </w:pPr>
      <w:r w:rsidRPr="004B0844">
        <w:rPr>
          <w:b/>
        </w:rPr>
        <w:t>Analiza opisowa wyboru wariantu technologicznego</w:t>
      </w:r>
    </w:p>
    <w:p w:rsidR="00126919" w:rsidRPr="004B0844" w:rsidRDefault="00126919" w:rsidP="00126919">
      <w:pPr>
        <w:rPr>
          <w:b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539"/>
        <w:gridCol w:w="4250"/>
        <w:gridCol w:w="2124"/>
        <w:gridCol w:w="2126"/>
        <w:gridCol w:w="2125"/>
        <w:gridCol w:w="8"/>
      </w:tblGrid>
      <w:tr w:rsidR="00126919" w:rsidRPr="000D7F66" w:rsidTr="000C62BC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33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26919" w:rsidRPr="000D7F66" w:rsidTr="000C62B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4B0844" w:rsidRDefault="00126919" w:rsidP="000C62BC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4.1.2.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33" w:type="dxa"/>
            <w:gridSpan w:val="5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tabs>
                <w:tab w:val="left" w:pos="256"/>
              </w:tabs>
              <w:rPr>
                <w:rFonts w:cs="Arial"/>
                <w:iCs/>
                <w:color w:val="333333"/>
                <w:kern w:val="32"/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szCs w:val="14"/>
              </w:rPr>
              <w:t>Warianty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Opis wariantu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inwestycyjne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odtworzeniowe</w:t>
            </w: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operacyjne</w:t>
            </w: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i/>
                <w:szCs w:val="14"/>
              </w:rPr>
            </w:pPr>
            <w:r w:rsidRPr="000D7F66">
              <w:rPr>
                <w:i/>
                <w:szCs w:val="14"/>
              </w:rPr>
              <w:t>Uzasadnienie wyboru wariantu technologicznego realizacji projektu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</w:tbl>
    <w:p w:rsidR="00331001" w:rsidRDefault="00331001" w:rsidP="00EC13AF"/>
    <w:p w:rsidR="00EC13AF" w:rsidRPr="000D7F66" w:rsidRDefault="008C0C3A" w:rsidP="00753CD9">
      <w:pPr>
        <w:pStyle w:val="Nagwek3"/>
      </w:pPr>
      <w:bookmarkStart w:id="430" w:name="_Toc456792137"/>
      <w:r w:rsidRPr="000D7F66">
        <w:t>Wybrane r</w:t>
      </w:r>
      <w:r w:rsidR="00EC13AF" w:rsidRPr="000D7F66">
        <w:t>ozwiązanie technologiczne</w:t>
      </w:r>
      <w:bookmarkEnd w:id="43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93"/>
        <w:gridCol w:w="10590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14764B">
            <w:pPr>
              <w:pStyle w:val="PSDBTabelaNormalny"/>
              <w:ind w:left="249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Pr="00EA6555" w:rsidRDefault="002A0700" w:rsidP="00EA6555"/>
        </w:tc>
      </w:tr>
    </w:tbl>
    <w:p w:rsidR="00456752" w:rsidRPr="004B0844" w:rsidRDefault="00456752" w:rsidP="00753CD9">
      <w:pPr>
        <w:pStyle w:val="Nagwek3"/>
      </w:pPr>
      <w:bookmarkStart w:id="431" w:name="_Toc456701038"/>
      <w:bookmarkStart w:id="432" w:name="_Toc456701366"/>
      <w:bookmarkStart w:id="433" w:name="_Toc456706515"/>
      <w:bookmarkStart w:id="434" w:name="_Toc456791793"/>
      <w:bookmarkStart w:id="435" w:name="_Toc456792138"/>
      <w:bookmarkStart w:id="436" w:name="_Toc456792139"/>
      <w:bookmarkEnd w:id="431"/>
      <w:bookmarkEnd w:id="432"/>
      <w:bookmarkEnd w:id="433"/>
      <w:bookmarkEnd w:id="434"/>
      <w:bookmarkEnd w:id="435"/>
      <w:r w:rsidRPr="004B0844">
        <w:t>Planowany harmonogram realizacji projektu</w:t>
      </w:r>
      <w:bookmarkEnd w:id="43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D75422" w:rsidP="003A653B">
            <w:pPr>
              <w:pStyle w:val="PSDBTabelaNagwek"/>
              <w:rPr>
                <w:szCs w:val="14"/>
              </w:rPr>
            </w:pPr>
            <w:r>
              <w:rPr>
                <w:rFonts w:cs="Arial"/>
                <w:szCs w:val="18"/>
              </w:rPr>
              <w:br w:type="page"/>
            </w:r>
            <w:r w:rsidR="003441A4" w:rsidRPr="000D7F66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left" w:pos="256"/>
              </w:tabs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2019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proofErr w:type="gramStart"/>
            <w:r w:rsidRPr="000D7F66">
              <w:t>uzyskanie</w:t>
            </w:r>
            <w:proofErr w:type="gramEnd"/>
            <w:r w:rsidRPr="000D7F66">
              <w:t xml:space="preserve"> decyzji o ustaleniu lokalizacji projektu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proofErr w:type="gramStart"/>
            <w:r w:rsidRPr="000D7F66">
              <w:t>uzyskanie</w:t>
            </w:r>
            <w:proofErr w:type="gramEnd"/>
            <w:r w:rsidRPr="000D7F66">
              <w:t xml:space="preserve"> prawa do dysponowania nieruchomością na cele budowlane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proofErr w:type="gramStart"/>
            <w:r w:rsidRPr="000D7F66">
              <w:t>uzyskanie</w:t>
            </w:r>
            <w:proofErr w:type="gramEnd"/>
            <w:r w:rsidRPr="000D7F66">
              <w:t xml:space="preserve"> pozwolenia na budowę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proofErr w:type="gramStart"/>
            <w:r w:rsidRPr="000D7F66">
              <w:t>ogłoszenie</w:t>
            </w:r>
            <w:proofErr w:type="gramEnd"/>
            <w:r w:rsidRPr="000D7F66">
              <w:t xml:space="preserve"> przetargu na wykonanie zadania inwestycyjnego i podpisanie umowy z wykonawcą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2B18B6">
            <w:pPr>
              <w:pStyle w:val="PSDBTabelaNormalny"/>
            </w:pPr>
            <w:proofErr w:type="gramStart"/>
            <w:r w:rsidRPr="000D7F66">
              <w:t>wykonanie</w:t>
            </w:r>
            <w:proofErr w:type="gramEnd"/>
            <w:r w:rsidRPr="000D7F66">
              <w:t xml:space="preserve"> robót w poszczególnych etapach realizacyjnych 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proofErr w:type="gramStart"/>
            <w:r w:rsidRPr="000D7F66">
              <w:t>odbiór</w:t>
            </w:r>
            <w:proofErr w:type="gramEnd"/>
            <w:r w:rsidRPr="000D7F66">
              <w:t xml:space="preserve"> końcowy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F8191A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proofErr w:type="gramStart"/>
            <w:r w:rsidRPr="000D7F66">
              <w:t>rozliczenie</w:t>
            </w:r>
            <w:proofErr w:type="gramEnd"/>
            <w:r w:rsidRPr="000D7F66">
              <w:t xml:space="preserve"> końcowe zadania </w:t>
            </w:r>
            <w:r w:rsidRPr="000D7F66">
              <w:lastRenderedPageBreak/>
              <w:t>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  <w:rPr>
                <w:rFonts w:cs="Verdana"/>
              </w:rPr>
            </w:pPr>
          </w:p>
        </w:tc>
      </w:tr>
    </w:tbl>
    <w:p w:rsidR="00456752" w:rsidRPr="000D7F66" w:rsidRDefault="00456752" w:rsidP="00456752"/>
    <w:p w:rsidR="006E1ED7" w:rsidRPr="000D7F66" w:rsidRDefault="006E1ED7" w:rsidP="00753CD9">
      <w:pPr>
        <w:pStyle w:val="Nagwek2"/>
      </w:pPr>
      <w:bookmarkStart w:id="437" w:name="_Toc456792140"/>
      <w:r w:rsidRPr="000D7F66">
        <w:t>Analiza wykonalności</w:t>
      </w:r>
      <w:bookmarkEnd w:id="437"/>
    </w:p>
    <w:p w:rsidR="006E1ED7" w:rsidRPr="000D7F66" w:rsidRDefault="006E1ED7" w:rsidP="00753CD9">
      <w:pPr>
        <w:pStyle w:val="Nagwek3"/>
        <w:numPr>
          <w:ilvl w:val="2"/>
          <w:numId w:val="45"/>
        </w:numPr>
      </w:pPr>
      <w:bookmarkStart w:id="438" w:name="_Toc456792141"/>
      <w:r w:rsidRPr="000D7F66">
        <w:t>Wykonalność prawna</w:t>
      </w:r>
      <w:bookmarkEnd w:id="438"/>
    </w:p>
    <w:p w:rsidR="006E1ED7" w:rsidRPr="000D7F66" w:rsidRDefault="006E1ED7" w:rsidP="00753CD9">
      <w:pPr>
        <w:pStyle w:val="Nagwek4"/>
      </w:pPr>
      <w:r w:rsidRPr="000D7F66">
        <w:t>Zgodność z prawem budowlanym, prawem zamówień publicznych i innymi uwarunkowaniami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37942" w:rsidRPr="000D7F66" w:rsidTr="00B31A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 xml:space="preserve">Uwarunkowania wynikające z procedur prawa budowlanego </w:t>
            </w:r>
          </w:p>
          <w:p w:rsidR="00337942" w:rsidRPr="000D7F66" w:rsidRDefault="00337942" w:rsidP="00B31A0D">
            <w:pPr>
              <w:pStyle w:val="PSDBTabelaNormalny"/>
            </w:pPr>
            <w:proofErr w:type="gramStart"/>
            <w:r w:rsidRPr="000D7F66">
              <w:t>i</w:t>
            </w:r>
            <w:proofErr w:type="gramEnd"/>
            <w:r w:rsidRPr="000D7F66">
              <w:t xml:space="preserve"> zagospodarowania przestrzennego</w:t>
            </w:r>
          </w:p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Dokument</w:t>
            </w:r>
          </w:p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Nieruchomości (numery działek), których dane pozwolenie / zgłoszenie dotyczy</w:t>
            </w: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804B3E">
            <w:pPr>
              <w:pStyle w:val="PSDBTabelaNormalny"/>
              <w:ind w:left="249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Dostępność mediów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E006A7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4.2.1.1.5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4B0844" w:rsidRDefault="00337942" w:rsidP="00B31A0D">
            <w:pPr>
              <w:pStyle w:val="PSDBTabelaNormalny"/>
            </w:pPr>
            <w:r w:rsidRPr="004B0844"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 ogłoszenia</w:t>
            </w: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Zgodność z zasadą </w:t>
            </w:r>
            <w:r w:rsidRPr="000D7F66">
              <w:rPr>
                <w:i/>
              </w:rPr>
              <w:lastRenderedPageBreak/>
              <w:t>konkurencyjności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4.2.1.1.6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Data uzyskania / planowana data uzyskania</w:t>
            </w: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4.2.1.1.8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Dotacje oraz inne środki pozyskane w ramach współfinansowania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4.2.1.1.9</w:t>
            </w:r>
          </w:p>
        </w:tc>
        <w:tc>
          <w:tcPr>
            <w:tcW w:w="24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Prenotyfikacja lub notyfikacja pomocy publicznej</w:t>
            </w:r>
          </w:p>
        </w:tc>
        <w:tc>
          <w:tcPr>
            <w:tcW w:w="10589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</w:tbl>
    <w:p w:rsidR="001739C9" w:rsidRPr="000D7F66" w:rsidDel="00BA3859" w:rsidRDefault="001739C9" w:rsidP="00753CD9">
      <w:pPr>
        <w:pStyle w:val="Nagwek4"/>
        <w:rPr>
          <w:del w:id="439" w:author="Agnieszka Konieczna" w:date="2017-10-31T09:13:00Z"/>
        </w:rPr>
      </w:pPr>
      <w:del w:id="440" w:author="Agnieszka Konieczna" w:date="2017-10-31T09:13:00Z">
        <w:r w:rsidRPr="000D7F66" w:rsidDel="00BA3859">
          <w:delText>Wykonalność środowiskowa</w:delText>
        </w:r>
      </w:del>
    </w:p>
    <w:tbl>
      <w:tblPr>
        <w:tblW w:w="1346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572"/>
        <w:gridCol w:w="10077"/>
      </w:tblGrid>
      <w:tr w:rsidR="001739C9" w:rsidRPr="000D7F66" w:rsidDel="00BA3859" w:rsidTr="002B18B6">
        <w:trPr>
          <w:tblHeader/>
          <w:del w:id="441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Del="00BA3859" w:rsidRDefault="001739C9" w:rsidP="002B20F9">
            <w:pPr>
              <w:pStyle w:val="PSDBTabelaNagwek"/>
              <w:rPr>
                <w:del w:id="442" w:author="Agnieszka Konieczna" w:date="2017-10-31T09:13:00Z"/>
                <w:szCs w:val="14"/>
              </w:rPr>
            </w:pPr>
            <w:del w:id="443" w:author="Agnieszka Konieczna" w:date="2017-10-31T09:13:00Z">
              <w:r w:rsidRPr="000D7F66" w:rsidDel="00BA3859">
                <w:rPr>
                  <w:szCs w:val="14"/>
                </w:rPr>
                <w:delText>Lp.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Del="00BA3859" w:rsidRDefault="001739C9" w:rsidP="002B20F9">
            <w:pPr>
              <w:pStyle w:val="PSDBTabelaNagwek"/>
              <w:rPr>
                <w:del w:id="444" w:author="Agnieszka Konieczna" w:date="2017-10-31T09:13:00Z"/>
                <w:szCs w:val="14"/>
              </w:rPr>
            </w:pPr>
            <w:del w:id="445" w:author="Agnieszka Konieczna" w:date="2017-10-31T09:13:00Z">
              <w:r w:rsidRPr="000D7F66" w:rsidDel="00BA3859">
                <w:rPr>
                  <w:szCs w:val="14"/>
                </w:rPr>
                <w:delText>Zakres informacji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Del="00BA3859" w:rsidRDefault="001739C9" w:rsidP="002B20F9">
            <w:pPr>
              <w:pStyle w:val="PSDBTabelaNagwek"/>
              <w:rPr>
                <w:del w:id="446" w:author="Agnieszka Konieczna" w:date="2017-10-31T09:13:00Z"/>
                <w:szCs w:val="14"/>
              </w:rPr>
            </w:pPr>
            <w:del w:id="447" w:author="Agnieszka Konieczna" w:date="2017-10-31T09:13:00Z">
              <w:r w:rsidRPr="000D7F66" w:rsidDel="00BA3859">
                <w:rPr>
                  <w:szCs w:val="14"/>
                </w:rPr>
                <w:delText>Opis</w:delText>
              </w:r>
            </w:del>
          </w:p>
        </w:tc>
      </w:tr>
      <w:tr w:rsidR="001739C9" w:rsidRPr="000D7F66" w:rsidDel="00BA3859" w:rsidTr="002B18B6">
        <w:trPr>
          <w:trHeight w:val="70"/>
          <w:del w:id="448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449" w:author="Agnieszka Konieczna" w:date="2017-10-31T09:13:00Z"/>
                <w:sz w:val="12"/>
                <w:szCs w:val="12"/>
              </w:rPr>
            </w:pPr>
            <w:del w:id="450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4.2.1.2.1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1739C9" w:rsidP="002B20F9">
            <w:pPr>
              <w:pStyle w:val="PSDBTabelaNormalny"/>
              <w:rPr>
                <w:del w:id="451" w:author="Agnieszka Konieczna" w:date="2017-10-31T09:13:00Z"/>
              </w:rPr>
            </w:pPr>
            <w:del w:id="452" w:author="Agnieszka Konieczna" w:date="2017-10-31T09:13:00Z">
              <w:r w:rsidRPr="000D7F66" w:rsidDel="00BA3859">
                <w:delText xml:space="preserve">Ocena oddziaływania na środowisko 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Del="00BA3859" w:rsidRDefault="00EC0BB7" w:rsidP="00804B3E">
            <w:pPr>
              <w:pStyle w:val="PSDBTabelaNormalny"/>
              <w:ind w:left="249"/>
              <w:jc w:val="both"/>
              <w:rPr>
                <w:del w:id="453" w:author="Agnieszka Konieczna" w:date="2017-10-31T09:13:00Z"/>
              </w:rPr>
            </w:pPr>
          </w:p>
        </w:tc>
      </w:tr>
      <w:tr w:rsidR="001739C9" w:rsidRPr="000D7F66" w:rsidDel="00BA3859" w:rsidTr="002B18B6">
        <w:trPr>
          <w:trHeight w:val="70"/>
          <w:del w:id="454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455" w:author="Agnieszka Konieczna" w:date="2017-10-31T09:13:00Z"/>
                <w:sz w:val="12"/>
                <w:szCs w:val="12"/>
              </w:rPr>
            </w:pPr>
            <w:del w:id="456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4.2.1.2.2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1739C9" w:rsidP="002B20F9">
            <w:pPr>
              <w:pStyle w:val="PSDBTabelaNormalny"/>
              <w:rPr>
                <w:del w:id="457" w:author="Agnieszka Konieczna" w:date="2017-10-31T09:13:00Z"/>
              </w:rPr>
            </w:pPr>
            <w:del w:id="458" w:author="Agnieszka Konieczna" w:date="2017-10-31T09:13:00Z">
              <w:r w:rsidRPr="000D7F66" w:rsidDel="00BA3859">
                <w:delText>Dodatkowe informacje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Del="00BA3859" w:rsidRDefault="00EC0BB7" w:rsidP="00DC3DBF">
            <w:pPr>
              <w:pStyle w:val="PSDBTabelaNormalny"/>
              <w:jc w:val="both"/>
              <w:rPr>
                <w:del w:id="459" w:author="Agnieszka Konieczna" w:date="2017-10-31T09:13:00Z"/>
              </w:rPr>
            </w:pPr>
          </w:p>
        </w:tc>
      </w:tr>
      <w:tr w:rsidR="001739C9" w:rsidRPr="000D7F66" w:rsidDel="00BA3859" w:rsidTr="00804B3E">
        <w:trPr>
          <w:trHeight w:val="70"/>
          <w:del w:id="460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461" w:author="Agnieszka Konieczna" w:date="2017-10-31T09:13:00Z"/>
                <w:sz w:val="12"/>
                <w:szCs w:val="12"/>
              </w:rPr>
            </w:pPr>
            <w:del w:id="462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4.2.1.2.3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1739C9" w:rsidP="002B20F9">
            <w:pPr>
              <w:pStyle w:val="PSDBTabelaNormalny"/>
              <w:rPr>
                <w:del w:id="463" w:author="Agnieszka Konieczna" w:date="2017-10-31T09:13:00Z"/>
              </w:rPr>
            </w:pPr>
            <w:del w:id="464" w:author="Agnieszka Konieczna" w:date="2017-10-31T09:13:00Z">
              <w:r w:rsidRPr="000D7F66" w:rsidDel="00BA3859">
                <w:delText>Efektywne gospodarowanie zasobami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Del="00BA3859" w:rsidRDefault="00EC0BB7" w:rsidP="00DC3DBF">
            <w:pPr>
              <w:pStyle w:val="PSDBTabelaNormalny"/>
              <w:jc w:val="both"/>
              <w:rPr>
                <w:del w:id="465" w:author="Agnieszka Konieczna" w:date="2017-10-31T09:13:00Z"/>
              </w:rPr>
            </w:pPr>
          </w:p>
        </w:tc>
      </w:tr>
      <w:tr w:rsidR="001739C9" w:rsidRPr="000D7F66" w:rsidDel="00BA3859" w:rsidTr="00804B3E">
        <w:trPr>
          <w:trHeight w:val="70"/>
          <w:del w:id="466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467" w:author="Agnieszka Konieczna" w:date="2017-10-31T09:13:00Z"/>
                <w:sz w:val="12"/>
                <w:szCs w:val="12"/>
              </w:rPr>
            </w:pPr>
            <w:del w:id="468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4.2.1.2.4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0D6127" w:rsidP="002B20F9">
            <w:pPr>
              <w:pStyle w:val="PSDBTabelaNormalny"/>
              <w:rPr>
                <w:del w:id="469" w:author="Agnieszka Konieczna" w:date="2017-10-31T09:13:00Z"/>
              </w:rPr>
            </w:pPr>
            <w:del w:id="470" w:author="Agnieszka Konieczna" w:date="2017-10-31T09:13:00Z">
              <w:r w:rsidDel="00BA3859">
                <w:rPr>
                  <w:szCs w:val="14"/>
                </w:rPr>
                <w:delText>Z</w:delText>
              </w:r>
              <w:r w:rsidR="001739C9" w:rsidRPr="000D7F66" w:rsidDel="00BA3859">
                <w:rPr>
                  <w:szCs w:val="14"/>
                </w:rPr>
                <w:delText>apobiegania i zaradzania szkodom wyrządzonym środowisku naturalnemu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Del="00BA3859" w:rsidRDefault="00EC0BB7" w:rsidP="00DC3DBF">
            <w:pPr>
              <w:pStyle w:val="PSDBTabelaNormalny"/>
              <w:jc w:val="both"/>
              <w:rPr>
                <w:del w:id="471" w:author="Agnieszka Konieczna" w:date="2017-10-31T09:13:00Z"/>
              </w:rPr>
            </w:pPr>
          </w:p>
        </w:tc>
      </w:tr>
      <w:tr w:rsidR="001739C9" w:rsidRPr="000D7F66" w:rsidDel="00BA3859" w:rsidTr="00804B3E">
        <w:trPr>
          <w:trHeight w:val="70"/>
          <w:del w:id="472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473" w:author="Agnieszka Konieczna" w:date="2017-10-31T09:13:00Z"/>
                <w:sz w:val="12"/>
                <w:szCs w:val="12"/>
              </w:rPr>
            </w:pPr>
            <w:del w:id="474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4.2.1.2.5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1739C9" w:rsidP="002B20F9">
            <w:pPr>
              <w:pStyle w:val="PSDBTabelaNormalny"/>
              <w:rPr>
                <w:del w:id="475" w:author="Agnieszka Konieczna" w:date="2017-10-31T09:13:00Z"/>
              </w:rPr>
            </w:pPr>
            <w:del w:id="476" w:author="Agnieszka Konieczna" w:date="2017-10-31T09:13:00Z">
              <w:r w:rsidRPr="000D7F66" w:rsidDel="00BA3859">
                <w:delText>Zasada „zanieczyszczający płaci”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Del="00BA3859" w:rsidRDefault="001739C9" w:rsidP="00497B05">
            <w:pPr>
              <w:pStyle w:val="PSDBTabelaNormalny"/>
              <w:jc w:val="both"/>
              <w:rPr>
                <w:del w:id="477" w:author="Agnieszka Konieczna" w:date="2017-10-31T09:13:00Z"/>
                <w:szCs w:val="14"/>
              </w:rPr>
            </w:pPr>
            <w:del w:id="478" w:author="Agnieszka Konieczna" w:date="2017-10-31T09:13:00Z">
              <w:r w:rsidRPr="000D7F66" w:rsidDel="00BA3859">
                <w:rPr>
                  <w:rFonts w:cs="Arial"/>
                  <w:szCs w:val="14"/>
                </w:rPr>
                <w:delText xml:space="preserve"> </w:delText>
              </w:r>
            </w:del>
          </w:p>
        </w:tc>
      </w:tr>
      <w:tr w:rsidR="001739C9" w:rsidRPr="000D7F66" w:rsidDel="00BA3859" w:rsidTr="00804B3E">
        <w:trPr>
          <w:trHeight w:val="70"/>
          <w:del w:id="479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480" w:author="Agnieszka Konieczna" w:date="2017-10-31T09:13:00Z"/>
                <w:sz w:val="12"/>
                <w:szCs w:val="12"/>
              </w:rPr>
            </w:pPr>
            <w:del w:id="481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4.2.1.2.6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1739C9" w:rsidP="002B20F9">
            <w:pPr>
              <w:pStyle w:val="PSDBTabelaNormalny"/>
              <w:rPr>
                <w:del w:id="482" w:author="Agnieszka Konieczna" w:date="2017-10-31T09:13:00Z"/>
              </w:rPr>
            </w:pPr>
            <w:del w:id="483" w:author="Agnieszka Konieczna" w:date="2017-10-31T09:13:00Z">
              <w:r w:rsidRPr="000D7F66" w:rsidDel="00BA3859">
                <w:delText>Strategiczna ocena oddziaływania na środowiska dla planu lub programu z którego projekt wynika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Del="00BA3859" w:rsidRDefault="00EC0BB7" w:rsidP="00DC3DBF">
            <w:pPr>
              <w:pStyle w:val="PSDBTabelaNormalny"/>
              <w:jc w:val="both"/>
              <w:rPr>
                <w:del w:id="484" w:author="Agnieszka Konieczna" w:date="2017-10-31T09:13:00Z"/>
              </w:rPr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72"/>
        <w:gridCol w:w="10611"/>
      </w:tblGrid>
      <w:tr w:rsidR="001739C9" w:rsidRPr="000D7F66" w:rsidTr="00804B3E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Oddziaływanie projektu na obszary Natura 2000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pStyle w:val="PSDBTabelaNormalny"/>
              <w:jc w:val="both"/>
            </w:pPr>
          </w:p>
        </w:tc>
      </w:tr>
    </w:tbl>
    <w:p w:rsidR="00B30F69" w:rsidRPr="000D7F66" w:rsidRDefault="001739C9" w:rsidP="00753CD9">
      <w:pPr>
        <w:pStyle w:val="Nagwek4"/>
      </w:pPr>
      <w:r w:rsidRPr="000D7F66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1739C9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E544C2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4.2.1.4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Zmiany klimatu 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rPr>
                <w:sz w:val="14"/>
                <w:szCs w:val="14"/>
              </w:rPr>
            </w:pPr>
          </w:p>
        </w:tc>
      </w:tr>
    </w:tbl>
    <w:p w:rsidR="00E544C2" w:rsidRPr="000D7F66" w:rsidRDefault="00E544C2" w:rsidP="00753CD9">
      <w:pPr>
        <w:pStyle w:val="Nagwek4"/>
      </w:pPr>
      <w:r w:rsidRPr="000D7F66">
        <w:lastRenderedPageBreak/>
        <w:t xml:space="preserve">Ocena ekspozycji na ryzyko klimatyczne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E544C2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544C2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44C2" w:rsidRPr="000D7F66" w:rsidRDefault="00E544C2" w:rsidP="00E544C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4.2.1.5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44C2" w:rsidRPr="000D7F66" w:rsidRDefault="00E544C2" w:rsidP="00E544C2">
            <w:pPr>
              <w:pStyle w:val="PSDBTabelaNormalny"/>
            </w:pPr>
            <w:r w:rsidRPr="000D7F66">
              <w:t>Ocena ekspozycji na ryzyko klimatyczne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D0D42" w:rsidRPr="000D7F66" w:rsidRDefault="00DD0D42" w:rsidP="00E544C2">
            <w:pPr>
              <w:rPr>
                <w:sz w:val="14"/>
                <w:szCs w:val="14"/>
              </w:rPr>
            </w:pPr>
          </w:p>
        </w:tc>
      </w:tr>
    </w:tbl>
    <w:p w:rsidR="006E1ED7" w:rsidRPr="000D7F66" w:rsidRDefault="006E1ED7" w:rsidP="00753CD9">
      <w:pPr>
        <w:pStyle w:val="Nagwek2"/>
      </w:pPr>
      <w:bookmarkStart w:id="485" w:name="_Toc456792142"/>
      <w:r w:rsidRPr="000D7F66">
        <w:t>Analiza popytu</w:t>
      </w:r>
      <w:bookmarkEnd w:id="485"/>
    </w:p>
    <w:p w:rsidR="006E1ED7" w:rsidRPr="000D7F66" w:rsidRDefault="006E1ED7" w:rsidP="00753CD9">
      <w:pPr>
        <w:pStyle w:val="Nagwek3"/>
      </w:pPr>
      <w:bookmarkStart w:id="486" w:name="_Toc456792143"/>
      <w:r w:rsidRPr="000D7F66">
        <w:t>Scenariusz popytu bez inwestycji</w:t>
      </w:r>
      <w:bookmarkEnd w:id="48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544C2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487" w:name="_Toc456792144"/>
      <w:r w:rsidRPr="000D7F66">
        <w:t>Scenariusz popytu z inwestycją</w:t>
      </w:r>
      <w:bookmarkEnd w:id="48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  <w:r w:rsidRPr="000D7F66"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488" w:name="_Toc456792145"/>
      <w:r w:rsidRPr="000D7F66">
        <w:t>Wnioski z analizy popytu</w:t>
      </w:r>
      <w:bookmarkEnd w:id="48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7659E6">
        <w:trPr>
          <w:trHeight w:val="417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Wnioski z analizy popytu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</w:p>
        </w:tc>
      </w:tr>
    </w:tbl>
    <w:p w:rsidR="00044EB3" w:rsidRPr="000D7F66" w:rsidRDefault="00044EB3" w:rsidP="00753CD9">
      <w:pPr>
        <w:pStyle w:val="Nagwek1"/>
      </w:pPr>
      <w:bookmarkStart w:id="489" w:name="_Toc456792146"/>
      <w:r w:rsidRPr="000D7F66">
        <w:t>Analiza finansowa</w:t>
      </w:r>
      <w:bookmarkEnd w:id="489"/>
    </w:p>
    <w:p w:rsidR="00BF64C5" w:rsidRPr="000D7F66" w:rsidRDefault="00BF64C5" w:rsidP="00BF64C5">
      <w:pPr>
        <w:rPr>
          <w:sz w:val="2"/>
          <w:szCs w:val="2"/>
        </w:rPr>
      </w:pPr>
    </w:p>
    <w:p w:rsidR="00ED2C5F" w:rsidRPr="00154849" w:rsidRDefault="00ED2C5F" w:rsidP="00DD664D">
      <w:bookmarkStart w:id="490" w:name="_Toc427157838"/>
      <w:bookmarkStart w:id="491" w:name="_Toc427159593"/>
      <w:bookmarkStart w:id="492" w:name="_Toc427161348"/>
      <w:bookmarkStart w:id="493" w:name="_Toc427241290"/>
      <w:bookmarkStart w:id="494" w:name="_Toc427243050"/>
      <w:bookmarkStart w:id="495" w:name="_Toc427244809"/>
      <w:bookmarkStart w:id="496" w:name="_Toc427246574"/>
      <w:bookmarkStart w:id="497" w:name="_Toc427157840"/>
      <w:bookmarkStart w:id="498" w:name="_Toc427159595"/>
      <w:bookmarkStart w:id="499" w:name="_Toc427161350"/>
      <w:bookmarkStart w:id="500" w:name="_Toc427241292"/>
      <w:bookmarkStart w:id="501" w:name="_Toc427243052"/>
      <w:bookmarkStart w:id="502" w:name="_Toc427244811"/>
      <w:bookmarkStart w:id="503" w:name="_Toc427246576"/>
      <w:bookmarkStart w:id="504" w:name="_Toc427157842"/>
      <w:bookmarkStart w:id="505" w:name="_Toc427159597"/>
      <w:bookmarkStart w:id="506" w:name="_Toc427161352"/>
      <w:bookmarkStart w:id="507" w:name="_Toc427241294"/>
      <w:bookmarkStart w:id="508" w:name="_Toc427243054"/>
      <w:bookmarkStart w:id="509" w:name="_Toc427244813"/>
      <w:bookmarkStart w:id="510" w:name="_Toc427246578"/>
      <w:bookmarkStart w:id="511" w:name="_Toc427157844"/>
      <w:bookmarkStart w:id="512" w:name="_Toc427159599"/>
      <w:bookmarkStart w:id="513" w:name="_Toc427161354"/>
      <w:bookmarkStart w:id="514" w:name="_Toc427241296"/>
      <w:bookmarkStart w:id="515" w:name="_Toc427243056"/>
      <w:bookmarkStart w:id="516" w:name="_Toc427244815"/>
      <w:bookmarkStart w:id="517" w:name="_Toc427246580"/>
      <w:bookmarkStart w:id="518" w:name="_Toc427157913"/>
      <w:bookmarkStart w:id="519" w:name="_Toc427159668"/>
      <w:bookmarkStart w:id="520" w:name="_Toc427161423"/>
      <w:bookmarkStart w:id="521" w:name="_Toc427241365"/>
      <w:bookmarkStart w:id="522" w:name="_Toc427243125"/>
      <w:bookmarkStart w:id="523" w:name="_Toc427244884"/>
      <w:bookmarkStart w:id="524" w:name="_Toc427246649"/>
      <w:bookmarkStart w:id="525" w:name="_Toc427157915"/>
      <w:bookmarkStart w:id="526" w:name="_Toc427159670"/>
      <w:bookmarkStart w:id="527" w:name="_Toc427161425"/>
      <w:bookmarkStart w:id="528" w:name="_Toc427241367"/>
      <w:bookmarkStart w:id="529" w:name="_Toc427243127"/>
      <w:bookmarkStart w:id="530" w:name="_Toc427244886"/>
      <w:bookmarkStart w:id="531" w:name="_Toc427246651"/>
      <w:bookmarkStart w:id="532" w:name="_Toc427157916"/>
      <w:bookmarkStart w:id="533" w:name="_Toc427159671"/>
      <w:bookmarkStart w:id="534" w:name="_Toc427161426"/>
      <w:bookmarkStart w:id="535" w:name="_Toc427241368"/>
      <w:bookmarkStart w:id="536" w:name="_Toc427243128"/>
      <w:bookmarkStart w:id="537" w:name="_Toc427244887"/>
      <w:bookmarkStart w:id="538" w:name="_Toc427246652"/>
      <w:bookmarkStart w:id="539" w:name="_Toc427157917"/>
      <w:bookmarkStart w:id="540" w:name="_Toc427159672"/>
      <w:bookmarkStart w:id="541" w:name="_Toc427161427"/>
      <w:bookmarkStart w:id="542" w:name="_Toc427241369"/>
      <w:bookmarkStart w:id="543" w:name="_Toc427243129"/>
      <w:bookmarkStart w:id="544" w:name="_Toc427244888"/>
      <w:bookmarkStart w:id="545" w:name="_Toc427246653"/>
      <w:bookmarkStart w:id="546" w:name="_Toc427157918"/>
      <w:bookmarkStart w:id="547" w:name="_Toc427159673"/>
      <w:bookmarkStart w:id="548" w:name="_Toc427161428"/>
      <w:bookmarkStart w:id="549" w:name="_Toc427241370"/>
      <w:bookmarkStart w:id="550" w:name="_Toc427243130"/>
      <w:bookmarkStart w:id="551" w:name="_Toc427244889"/>
      <w:bookmarkStart w:id="552" w:name="_Toc427246654"/>
      <w:bookmarkStart w:id="553" w:name="_Toc427157919"/>
      <w:bookmarkStart w:id="554" w:name="_Toc427159674"/>
      <w:bookmarkStart w:id="555" w:name="_Toc427161429"/>
      <w:bookmarkStart w:id="556" w:name="_Toc427241371"/>
      <w:bookmarkStart w:id="557" w:name="_Toc427243131"/>
      <w:bookmarkStart w:id="558" w:name="_Toc427244890"/>
      <w:bookmarkStart w:id="559" w:name="_Toc427246655"/>
      <w:bookmarkStart w:id="560" w:name="_Toc427157920"/>
      <w:bookmarkStart w:id="561" w:name="_Toc427159675"/>
      <w:bookmarkStart w:id="562" w:name="_Toc427161430"/>
      <w:bookmarkStart w:id="563" w:name="_Toc427241372"/>
      <w:bookmarkStart w:id="564" w:name="_Toc427243132"/>
      <w:bookmarkStart w:id="565" w:name="_Toc427244891"/>
      <w:bookmarkStart w:id="566" w:name="_Toc427246656"/>
      <w:bookmarkStart w:id="567" w:name="_Toc427157921"/>
      <w:bookmarkStart w:id="568" w:name="_Toc427159676"/>
      <w:bookmarkStart w:id="569" w:name="_Toc427161431"/>
      <w:bookmarkStart w:id="570" w:name="_Toc427241373"/>
      <w:bookmarkStart w:id="571" w:name="_Toc427243133"/>
      <w:bookmarkStart w:id="572" w:name="_Toc427244892"/>
      <w:bookmarkStart w:id="573" w:name="_Toc427246657"/>
      <w:bookmarkStart w:id="574" w:name="_Toc427157923"/>
      <w:bookmarkStart w:id="575" w:name="_Toc427159678"/>
      <w:bookmarkStart w:id="576" w:name="_Toc427161433"/>
      <w:bookmarkStart w:id="577" w:name="_Toc427241375"/>
      <w:bookmarkStart w:id="578" w:name="_Toc427243135"/>
      <w:bookmarkStart w:id="579" w:name="_Toc427244894"/>
      <w:bookmarkStart w:id="580" w:name="_Toc427246659"/>
      <w:bookmarkStart w:id="581" w:name="_Toc427157925"/>
      <w:bookmarkStart w:id="582" w:name="_Toc427159680"/>
      <w:bookmarkStart w:id="583" w:name="_Toc427161435"/>
      <w:bookmarkStart w:id="584" w:name="_Toc427241377"/>
      <w:bookmarkStart w:id="585" w:name="_Toc427243137"/>
      <w:bookmarkStart w:id="586" w:name="_Toc427244896"/>
      <w:bookmarkStart w:id="587" w:name="_Toc427246661"/>
      <w:bookmarkStart w:id="588" w:name="_Toc427157938"/>
      <w:bookmarkStart w:id="589" w:name="_Toc427159693"/>
      <w:bookmarkStart w:id="590" w:name="_Toc427161448"/>
      <w:bookmarkStart w:id="591" w:name="_Toc427241390"/>
      <w:bookmarkStart w:id="592" w:name="_Toc427243150"/>
      <w:bookmarkStart w:id="593" w:name="_Toc427244909"/>
      <w:bookmarkStart w:id="594" w:name="_Toc427246674"/>
      <w:bookmarkStart w:id="595" w:name="_Toc427157945"/>
      <w:bookmarkStart w:id="596" w:name="_Toc427159700"/>
      <w:bookmarkStart w:id="597" w:name="_Toc427161455"/>
      <w:bookmarkStart w:id="598" w:name="_Toc427241397"/>
      <w:bookmarkStart w:id="599" w:name="_Toc427243157"/>
      <w:bookmarkStart w:id="600" w:name="_Toc427244916"/>
      <w:bookmarkStart w:id="601" w:name="_Toc427246681"/>
      <w:bookmarkStart w:id="602" w:name="_Toc427158004"/>
      <w:bookmarkStart w:id="603" w:name="_Toc427159759"/>
      <w:bookmarkStart w:id="604" w:name="_Toc427161514"/>
      <w:bookmarkStart w:id="605" w:name="_Toc427241456"/>
      <w:bookmarkStart w:id="606" w:name="_Toc427243216"/>
      <w:bookmarkStart w:id="607" w:name="_Toc427244975"/>
      <w:bookmarkStart w:id="608" w:name="_Toc427246740"/>
      <w:bookmarkStart w:id="609" w:name="_Toc427072177"/>
      <w:bookmarkStart w:id="610" w:name="_Toc427158005"/>
      <w:bookmarkStart w:id="611" w:name="_Toc427159760"/>
      <w:bookmarkStart w:id="612" w:name="_Toc427161515"/>
      <w:bookmarkStart w:id="613" w:name="_Toc427241457"/>
      <w:bookmarkStart w:id="614" w:name="_Toc427243217"/>
      <w:bookmarkStart w:id="615" w:name="_Toc427244976"/>
      <w:bookmarkStart w:id="616" w:name="_Toc427246741"/>
      <w:bookmarkStart w:id="617" w:name="_Toc427072179"/>
      <w:bookmarkStart w:id="618" w:name="_Toc427158007"/>
      <w:bookmarkStart w:id="619" w:name="_Toc427159762"/>
      <w:bookmarkStart w:id="620" w:name="_Toc427161517"/>
      <w:bookmarkStart w:id="621" w:name="_Toc427241459"/>
      <w:bookmarkStart w:id="622" w:name="_Toc427243219"/>
      <w:bookmarkStart w:id="623" w:name="_Toc427244978"/>
      <w:bookmarkStart w:id="624" w:name="_Toc427246743"/>
      <w:bookmarkStart w:id="625" w:name="_Toc427072197"/>
      <w:bookmarkStart w:id="626" w:name="_Toc427158025"/>
      <w:bookmarkStart w:id="627" w:name="_Toc427159780"/>
      <w:bookmarkStart w:id="628" w:name="_Toc427161535"/>
      <w:bookmarkStart w:id="629" w:name="_Toc427241477"/>
      <w:bookmarkStart w:id="630" w:name="_Toc427243237"/>
      <w:bookmarkStart w:id="631" w:name="_Toc427244996"/>
      <w:bookmarkStart w:id="632" w:name="_Toc427246761"/>
      <w:bookmarkStart w:id="633" w:name="_Toc427072206"/>
      <w:bookmarkStart w:id="634" w:name="_Toc427158034"/>
      <w:bookmarkStart w:id="635" w:name="_Toc427159789"/>
      <w:bookmarkStart w:id="636" w:name="_Toc427161544"/>
      <w:bookmarkStart w:id="637" w:name="_Toc427241486"/>
      <w:bookmarkStart w:id="638" w:name="_Toc427243246"/>
      <w:bookmarkStart w:id="639" w:name="_Toc427245005"/>
      <w:bookmarkStart w:id="640" w:name="_Toc427246770"/>
      <w:bookmarkStart w:id="641" w:name="_Toc427158055"/>
      <w:bookmarkStart w:id="642" w:name="_Toc427159810"/>
      <w:bookmarkStart w:id="643" w:name="_Toc427161565"/>
      <w:bookmarkStart w:id="644" w:name="_Toc427241507"/>
      <w:bookmarkStart w:id="645" w:name="_Toc427243267"/>
      <w:bookmarkStart w:id="646" w:name="_Toc427245026"/>
      <w:bookmarkStart w:id="647" w:name="_Toc427246791"/>
      <w:bookmarkStart w:id="648" w:name="_Toc427072229"/>
      <w:bookmarkStart w:id="649" w:name="_Toc427158057"/>
      <w:bookmarkStart w:id="650" w:name="_Toc427159812"/>
      <w:bookmarkStart w:id="651" w:name="_Toc427161567"/>
      <w:bookmarkStart w:id="652" w:name="_Toc427241509"/>
      <w:bookmarkStart w:id="653" w:name="_Toc427243269"/>
      <w:bookmarkStart w:id="654" w:name="_Toc427245028"/>
      <w:bookmarkStart w:id="655" w:name="_Toc427246793"/>
      <w:bookmarkStart w:id="656" w:name="_Toc427072231"/>
      <w:bookmarkStart w:id="657" w:name="_Toc427158059"/>
      <w:bookmarkStart w:id="658" w:name="_Toc427159814"/>
      <w:bookmarkStart w:id="659" w:name="_Toc427161569"/>
      <w:bookmarkStart w:id="660" w:name="_Toc427241511"/>
      <w:bookmarkStart w:id="661" w:name="_Toc427243271"/>
      <w:bookmarkStart w:id="662" w:name="_Toc427245030"/>
      <w:bookmarkStart w:id="663" w:name="_Toc427246795"/>
      <w:bookmarkStart w:id="664" w:name="_Toc427072232"/>
      <w:bookmarkStart w:id="665" w:name="_Toc427158060"/>
      <w:bookmarkStart w:id="666" w:name="_Toc427159815"/>
      <w:bookmarkStart w:id="667" w:name="_Toc427161570"/>
      <w:bookmarkStart w:id="668" w:name="_Toc427241512"/>
      <w:bookmarkStart w:id="669" w:name="_Toc427243272"/>
      <w:bookmarkStart w:id="670" w:name="_Toc427245031"/>
      <w:bookmarkStart w:id="671" w:name="_Toc427246796"/>
      <w:bookmarkStart w:id="672" w:name="_Toc427072233"/>
      <w:bookmarkStart w:id="673" w:name="_Toc427158061"/>
      <w:bookmarkStart w:id="674" w:name="_Toc427159816"/>
      <w:bookmarkStart w:id="675" w:name="_Toc427161571"/>
      <w:bookmarkStart w:id="676" w:name="_Toc427241513"/>
      <w:bookmarkStart w:id="677" w:name="_Toc427243273"/>
      <w:bookmarkStart w:id="678" w:name="_Toc427245032"/>
      <w:bookmarkStart w:id="679" w:name="_Toc427246797"/>
      <w:bookmarkStart w:id="680" w:name="_Toc427072235"/>
      <w:bookmarkStart w:id="681" w:name="_Toc427158063"/>
      <w:bookmarkStart w:id="682" w:name="_Toc427159818"/>
      <w:bookmarkStart w:id="683" w:name="_Toc427161573"/>
      <w:bookmarkStart w:id="684" w:name="_Toc427241515"/>
      <w:bookmarkStart w:id="685" w:name="_Toc427243275"/>
      <w:bookmarkStart w:id="686" w:name="_Toc427245034"/>
      <w:bookmarkStart w:id="687" w:name="_Toc427246799"/>
      <w:bookmarkStart w:id="688" w:name="_Toc427072262"/>
      <w:bookmarkStart w:id="689" w:name="_Toc427158090"/>
      <w:bookmarkStart w:id="690" w:name="_Toc427159845"/>
      <w:bookmarkStart w:id="691" w:name="_Toc427161600"/>
      <w:bookmarkStart w:id="692" w:name="_Toc427241542"/>
      <w:bookmarkStart w:id="693" w:name="_Toc427243302"/>
      <w:bookmarkStart w:id="694" w:name="_Toc427245061"/>
      <w:bookmarkStart w:id="695" w:name="_Toc427246826"/>
      <w:bookmarkStart w:id="696" w:name="_Toc427072264"/>
      <w:bookmarkStart w:id="697" w:name="_Toc427158092"/>
      <w:bookmarkStart w:id="698" w:name="_Toc427159847"/>
      <w:bookmarkStart w:id="699" w:name="_Toc427161602"/>
      <w:bookmarkStart w:id="700" w:name="_Toc427241544"/>
      <w:bookmarkStart w:id="701" w:name="_Toc427243304"/>
      <w:bookmarkStart w:id="702" w:name="_Toc427245063"/>
      <w:bookmarkStart w:id="703" w:name="_Toc427246828"/>
      <w:bookmarkStart w:id="704" w:name="_Toc427072266"/>
      <w:bookmarkStart w:id="705" w:name="_Toc427158094"/>
      <w:bookmarkStart w:id="706" w:name="_Toc427159849"/>
      <w:bookmarkStart w:id="707" w:name="_Toc427161604"/>
      <w:bookmarkStart w:id="708" w:name="_Toc427241546"/>
      <w:bookmarkStart w:id="709" w:name="_Toc427243306"/>
      <w:bookmarkStart w:id="710" w:name="_Toc427245065"/>
      <w:bookmarkStart w:id="711" w:name="_Toc427246830"/>
      <w:bookmarkStart w:id="712" w:name="_Toc427072281"/>
      <w:bookmarkStart w:id="713" w:name="_Toc427158109"/>
      <w:bookmarkStart w:id="714" w:name="_Toc427159864"/>
      <w:bookmarkStart w:id="715" w:name="_Toc427161619"/>
      <w:bookmarkStart w:id="716" w:name="_Toc427241561"/>
      <w:bookmarkStart w:id="717" w:name="_Toc427243321"/>
      <w:bookmarkStart w:id="718" w:name="_Toc427245080"/>
      <w:bookmarkStart w:id="719" w:name="_Toc427246845"/>
      <w:bookmarkStart w:id="720" w:name="_Toc427072291"/>
      <w:bookmarkStart w:id="721" w:name="_Toc427158119"/>
      <w:bookmarkStart w:id="722" w:name="_Toc427159874"/>
      <w:bookmarkStart w:id="723" w:name="_Toc427161629"/>
      <w:bookmarkStart w:id="724" w:name="_Toc427241571"/>
      <w:bookmarkStart w:id="725" w:name="_Toc427243331"/>
      <w:bookmarkStart w:id="726" w:name="_Toc427245090"/>
      <w:bookmarkStart w:id="727" w:name="_Toc427246855"/>
      <w:bookmarkStart w:id="728" w:name="_Toc427072301"/>
      <w:bookmarkStart w:id="729" w:name="_Toc427158129"/>
      <w:bookmarkStart w:id="730" w:name="_Toc427159884"/>
      <w:bookmarkStart w:id="731" w:name="_Toc427161639"/>
      <w:bookmarkStart w:id="732" w:name="_Toc427241581"/>
      <w:bookmarkStart w:id="733" w:name="_Toc427243341"/>
      <w:bookmarkStart w:id="734" w:name="_Toc427245100"/>
      <w:bookmarkStart w:id="735" w:name="_Toc427246865"/>
      <w:bookmarkStart w:id="736" w:name="_Toc427072311"/>
      <w:bookmarkStart w:id="737" w:name="_Toc427158139"/>
      <w:bookmarkStart w:id="738" w:name="_Toc427159894"/>
      <w:bookmarkStart w:id="739" w:name="_Toc427161649"/>
      <w:bookmarkStart w:id="740" w:name="_Toc427241591"/>
      <w:bookmarkStart w:id="741" w:name="_Toc427243351"/>
      <w:bookmarkStart w:id="742" w:name="_Toc427245110"/>
      <w:bookmarkStart w:id="743" w:name="_Toc427246875"/>
      <w:bookmarkStart w:id="744" w:name="_Toc427072390"/>
      <w:bookmarkStart w:id="745" w:name="_Toc427158218"/>
      <w:bookmarkStart w:id="746" w:name="_Toc427159973"/>
      <w:bookmarkStart w:id="747" w:name="_Toc427161728"/>
      <w:bookmarkStart w:id="748" w:name="_Toc427241670"/>
      <w:bookmarkStart w:id="749" w:name="_Toc427243430"/>
      <w:bookmarkStart w:id="750" w:name="_Toc427245189"/>
      <w:bookmarkStart w:id="751" w:name="_Toc427246954"/>
      <w:bookmarkStart w:id="752" w:name="_Toc427072403"/>
      <w:bookmarkStart w:id="753" w:name="_Toc427158231"/>
      <w:bookmarkStart w:id="754" w:name="_Toc427159986"/>
      <w:bookmarkStart w:id="755" w:name="_Toc427161741"/>
      <w:bookmarkStart w:id="756" w:name="_Toc427241683"/>
      <w:bookmarkStart w:id="757" w:name="_Toc427243443"/>
      <w:bookmarkStart w:id="758" w:name="_Toc427245202"/>
      <w:bookmarkStart w:id="759" w:name="_Toc427246967"/>
      <w:bookmarkStart w:id="760" w:name="_Toc427072442"/>
      <w:bookmarkStart w:id="761" w:name="_Toc427158270"/>
      <w:bookmarkStart w:id="762" w:name="_Toc427160025"/>
      <w:bookmarkStart w:id="763" w:name="_Toc427161780"/>
      <w:bookmarkStart w:id="764" w:name="_Toc427241722"/>
      <w:bookmarkStart w:id="765" w:name="_Toc427243482"/>
      <w:bookmarkStart w:id="766" w:name="_Toc427245241"/>
      <w:bookmarkStart w:id="767" w:name="_Toc427247006"/>
      <w:bookmarkStart w:id="768" w:name="_Toc427072464"/>
      <w:bookmarkStart w:id="769" w:name="_Toc427158292"/>
      <w:bookmarkStart w:id="770" w:name="_Toc427160047"/>
      <w:bookmarkStart w:id="771" w:name="_Toc427161802"/>
      <w:bookmarkStart w:id="772" w:name="_Toc427241744"/>
      <w:bookmarkStart w:id="773" w:name="_Toc427243504"/>
      <w:bookmarkStart w:id="774" w:name="_Toc427245263"/>
      <w:bookmarkStart w:id="775" w:name="_Toc427247028"/>
      <w:bookmarkStart w:id="776" w:name="_Toc427072473"/>
      <w:bookmarkStart w:id="777" w:name="_Toc427158301"/>
      <w:bookmarkStart w:id="778" w:name="_Toc427160056"/>
      <w:bookmarkStart w:id="779" w:name="_Toc427161811"/>
      <w:bookmarkStart w:id="780" w:name="_Toc427241753"/>
      <w:bookmarkStart w:id="781" w:name="_Toc427243513"/>
      <w:bookmarkStart w:id="782" w:name="_Toc427245272"/>
      <w:bookmarkStart w:id="783" w:name="_Toc427247037"/>
      <w:bookmarkStart w:id="784" w:name="_Toc427072482"/>
      <w:bookmarkStart w:id="785" w:name="_Toc427158310"/>
      <w:bookmarkStart w:id="786" w:name="_Toc427160065"/>
      <w:bookmarkStart w:id="787" w:name="_Toc427161820"/>
      <w:bookmarkStart w:id="788" w:name="_Toc427241762"/>
      <w:bookmarkStart w:id="789" w:name="_Toc427243522"/>
      <w:bookmarkStart w:id="790" w:name="_Toc427245281"/>
      <w:bookmarkStart w:id="791" w:name="_Toc427247046"/>
      <w:bookmarkStart w:id="792" w:name="_Toc427072491"/>
      <w:bookmarkStart w:id="793" w:name="_Toc427158319"/>
      <w:bookmarkStart w:id="794" w:name="_Toc427160074"/>
      <w:bookmarkStart w:id="795" w:name="_Toc427161829"/>
      <w:bookmarkStart w:id="796" w:name="_Toc427241771"/>
      <w:bookmarkStart w:id="797" w:name="_Toc427243531"/>
      <w:bookmarkStart w:id="798" w:name="_Toc427245290"/>
      <w:bookmarkStart w:id="799" w:name="_Toc427247055"/>
      <w:bookmarkStart w:id="800" w:name="_Toc427072493"/>
      <w:bookmarkStart w:id="801" w:name="_Toc427158321"/>
      <w:bookmarkStart w:id="802" w:name="_Toc427160076"/>
      <w:bookmarkStart w:id="803" w:name="_Toc427161831"/>
      <w:bookmarkStart w:id="804" w:name="_Toc427241773"/>
      <w:bookmarkStart w:id="805" w:name="_Toc427243533"/>
      <w:bookmarkStart w:id="806" w:name="_Toc427245292"/>
      <w:bookmarkStart w:id="807" w:name="_Toc427247057"/>
      <w:bookmarkStart w:id="808" w:name="_Toc427072510"/>
      <w:bookmarkStart w:id="809" w:name="_Toc427158338"/>
      <w:bookmarkStart w:id="810" w:name="_Toc427160093"/>
      <w:bookmarkStart w:id="811" w:name="_Toc427161848"/>
      <w:bookmarkStart w:id="812" w:name="_Toc427241790"/>
      <w:bookmarkStart w:id="813" w:name="_Toc427243550"/>
      <w:bookmarkStart w:id="814" w:name="_Toc427245309"/>
      <w:bookmarkStart w:id="815" w:name="_Toc427247074"/>
      <w:bookmarkStart w:id="816" w:name="_Toc427072512"/>
      <w:bookmarkStart w:id="817" w:name="_Toc427158340"/>
      <w:bookmarkStart w:id="818" w:name="_Toc427160095"/>
      <w:bookmarkStart w:id="819" w:name="_Toc427161850"/>
      <w:bookmarkStart w:id="820" w:name="_Toc427241792"/>
      <w:bookmarkStart w:id="821" w:name="_Toc427243552"/>
      <w:bookmarkStart w:id="822" w:name="_Toc427245311"/>
      <w:bookmarkStart w:id="823" w:name="_Toc427247076"/>
      <w:bookmarkStart w:id="824" w:name="_Toc427072514"/>
      <w:bookmarkStart w:id="825" w:name="_Toc427158342"/>
      <w:bookmarkStart w:id="826" w:name="_Toc427160097"/>
      <w:bookmarkStart w:id="827" w:name="_Toc427161852"/>
      <w:bookmarkStart w:id="828" w:name="_Toc427241794"/>
      <w:bookmarkStart w:id="829" w:name="_Toc427243554"/>
      <w:bookmarkStart w:id="830" w:name="_Toc427245313"/>
      <w:bookmarkStart w:id="831" w:name="_Toc427247078"/>
      <w:bookmarkStart w:id="832" w:name="_Toc427072546"/>
      <w:bookmarkStart w:id="833" w:name="_Toc427158374"/>
      <w:bookmarkStart w:id="834" w:name="_Toc427160129"/>
      <w:bookmarkStart w:id="835" w:name="_Toc427161884"/>
      <w:bookmarkStart w:id="836" w:name="_Toc427241826"/>
      <w:bookmarkStart w:id="837" w:name="_Toc427243586"/>
      <w:bookmarkStart w:id="838" w:name="_Toc427245345"/>
      <w:bookmarkStart w:id="839" w:name="_Toc427247110"/>
      <w:bookmarkStart w:id="840" w:name="_Toc427072559"/>
      <w:bookmarkStart w:id="841" w:name="_Toc427158387"/>
      <w:bookmarkStart w:id="842" w:name="_Toc427160142"/>
      <w:bookmarkStart w:id="843" w:name="_Toc427161897"/>
      <w:bookmarkStart w:id="844" w:name="_Toc427241839"/>
      <w:bookmarkStart w:id="845" w:name="_Toc427243599"/>
      <w:bookmarkStart w:id="846" w:name="_Toc427245358"/>
      <w:bookmarkStart w:id="847" w:name="_Toc427247123"/>
      <w:bookmarkStart w:id="848" w:name="_Toc427072565"/>
      <w:bookmarkStart w:id="849" w:name="_Toc427158393"/>
      <w:bookmarkStart w:id="850" w:name="_Toc427160148"/>
      <w:bookmarkStart w:id="851" w:name="_Toc427161903"/>
      <w:bookmarkStart w:id="852" w:name="_Toc427241845"/>
      <w:bookmarkStart w:id="853" w:name="_Toc427243605"/>
      <w:bookmarkStart w:id="854" w:name="_Toc427245364"/>
      <w:bookmarkStart w:id="855" w:name="_Toc427247129"/>
      <w:bookmarkStart w:id="856" w:name="_Toc427072571"/>
      <w:bookmarkStart w:id="857" w:name="_Toc427158399"/>
      <w:bookmarkStart w:id="858" w:name="_Toc427160154"/>
      <w:bookmarkStart w:id="859" w:name="_Toc427161909"/>
      <w:bookmarkStart w:id="860" w:name="_Toc427241851"/>
      <w:bookmarkStart w:id="861" w:name="_Toc427243611"/>
      <w:bookmarkStart w:id="862" w:name="_Toc427245370"/>
      <w:bookmarkStart w:id="863" w:name="_Toc427247135"/>
      <w:bookmarkStart w:id="864" w:name="_Toc427072577"/>
      <w:bookmarkStart w:id="865" w:name="_Toc427158405"/>
      <w:bookmarkStart w:id="866" w:name="_Toc427160160"/>
      <w:bookmarkStart w:id="867" w:name="_Toc427161915"/>
      <w:bookmarkStart w:id="868" w:name="_Toc427241857"/>
      <w:bookmarkStart w:id="869" w:name="_Toc427243617"/>
      <w:bookmarkStart w:id="870" w:name="_Toc427245376"/>
      <w:bookmarkStart w:id="871" w:name="_Toc427247141"/>
      <w:bookmarkStart w:id="872" w:name="_Toc427072601"/>
      <w:bookmarkStart w:id="873" w:name="_Toc427158429"/>
      <w:bookmarkStart w:id="874" w:name="_Toc427160184"/>
      <w:bookmarkStart w:id="875" w:name="_Toc427161939"/>
      <w:bookmarkStart w:id="876" w:name="_Toc427241881"/>
      <w:bookmarkStart w:id="877" w:name="_Toc427243641"/>
      <w:bookmarkStart w:id="878" w:name="_Toc427245400"/>
      <w:bookmarkStart w:id="879" w:name="_Toc427247165"/>
      <w:bookmarkStart w:id="880" w:name="_Toc427072602"/>
      <w:bookmarkStart w:id="881" w:name="_Toc427158430"/>
      <w:bookmarkStart w:id="882" w:name="_Toc427160185"/>
      <w:bookmarkStart w:id="883" w:name="_Toc427161940"/>
      <w:bookmarkStart w:id="884" w:name="_Toc427241882"/>
      <w:bookmarkStart w:id="885" w:name="_Toc427243642"/>
      <w:bookmarkStart w:id="886" w:name="_Toc427245401"/>
      <w:bookmarkStart w:id="887" w:name="_Toc427247166"/>
      <w:bookmarkStart w:id="888" w:name="_Toc427072603"/>
      <w:bookmarkStart w:id="889" w:name="_Toc427158431"/>
      <w:bookmarkStart w:id="890" w:name="_Toc427160186"/>
      <w:bookmarkStart w:id="891" w:name="_Toc427161941"/>
      <w:bookmarkStart w:id="892" w:name="_Toc427241883"/>
      <w:bookmarkStart w:id="893" w:name="_Toc427243643"/>
      <w:bookmarkStart w:id="894" w:name="_Toc427245402"/>
      <w:bookmarkStart w:id="895" w:name="_Toc427247167"/>
      <w:bookmarkStart w:id="896" w:name="_Toc427072624"/>
      <w:bookmarkStart w:id="897" w:name="_Toc427158452"/>
      <w:bookmarkStart w:id="898" w:name="_Toc427160207"/>
      <w:bookmarkStart w:id="899" w:name="_Toc427161962"/>
      <w:bookmarkStart w:id="900" w:name="_Toc427241904"/>
      <w:bookmarkStart w:id="901" w:name="_Toc427243664"/>
      <w:bookmarkStart w:id="902" w:name="_Toc427245423"/>
      <w:bookmarkStart w:id="903" w:name="_Toc427247188"/>
      <w:bookmarkStart w:id="904" w:name="_Toc427072626"/>
      <w:bookmarkStart w:id="905" w:name="_Toc427158454"/>
      <w:bookmarkStart w:id="906" w:name="_Toc427160209"/>
      <w:bookmarkStart w:id="907" w:name="_Toc427161964"/>
      <w:bookmarkStart w:id="908" w:name="_Toc427241906"/>
      <w:bookmarkStart w:id="909" w:name="_Toc427243666"/>
      <w:bookmarkStart w:id="910" w:name="_Toc427245425"/>
      <w:bookmarkStart w:id="911" w:name="_Toc427247190"/>
      <w:bookmarkStart w:id="912" w:name="_Toc427072645"/>
      <w:bookmarkStart w:id="913" w:name="_Toc427158473"/>
      <w:bookmarkStart w:id="914" w:name="_Toc427160228"/>
      <w:bookmarkStart w:id="915" w:name="_Toc427161983"/>
      <w:bookmarkStart w:id="916" w:name="_Toc427241925"/>
      <w:bookmarkStart w:id="917" w:name="_Toc427243685"/>
      <w:bookmarkStart w:id="918" w:name="_Toc427245444"/>
      <w:bookmarkStart w:id="919" w:name="_Toc427247209"/>
      <w:bookmarkStart w:id="920" w:name="_Toc427072654"/>
      <w:bookmarkStart w:id="921" w:name="_Toc427158482"/>
      <w:bookmarkStart w:id="922" w:name="_Toc427160237"/>
      <w:bookmarkStart w:id="923" w:name="_Toc427161992"/>
      <w:bookmarkStart w:id="924" w:name="_Toc427241934"/>
      <w:bookmarkStart w:id="925" w:name="_Toc427243694"/>
      <w:bookmarkStart w:id="926" w:name="_Toc427245453"/>
      <w:bookmarkStart w:id="927" w:name="_Toc427247218"/>
      <w:bookmarkStart w:id="928" w:name="_Toc427072675"/>
      <w:bookmarkStart w:id="929" w:name="_Toc427158503"/>
      <w:bookmarkStart w:id="930" w:name="_Toc427160258"/>
      <w:bookmarkStart w:id="931" w:name="_Toc427162013"/>
      <w:bookmarkStart w:id="932" w:name="_Toc427241955"/>
      <w:bookmarkStart w:id="933" w:name="_Toc427243715"/>
      <w:bookmarkStart w:id="934" w:name="_Toc427245474"/>
      <w:bookmarkStart w:id="935" w:name="_Toc427247239"/>
      <w:bookmarkStart w:id="936" w:name="_Toc427072696"/>
      <w:bookmarkStart w:id="937" w:name="_Toc427158524"/>
      <w:bookmarkStart w:id="938" w:name="_Toc427160279"/>
      <w:bookmarkStart w:id="939" w:name="_Toc427162034"/>
      <w:bookmarkStart w:id="940" w:name="_Toc427241976"/>
      <w:bookmarkStart w:id="941" w:name="_Toc427243736"/>
      <w:bookmarkStart w:id="942" w:name="_Toc427245495"/>
      <w:bookmarkStart w:id="943" w:name="_Toc427247260"/>
      <w:bookmarkStart w:id="944" w:name="_Toc427072717"/>
      <w:bookmarkStart w:id="945" w:name="_Toc427158545"/>
      <w:bookmarkStart w:id="946" w:name="_Toc427160300"/>
      <w:bookmarkStart w:id="947" w:name="_Toc427162055"/>
      <w:bookmarkStart w:id="948" w:name="_Toc427241997"/>
      <w:bookmarkStart w:id="949" w:name="_Toc427243757"/>
      <w:bookmarkStart w:id="950" w:name="_Toc427245516"/>
      <w:bookmarkStart w:id="951" w:name="_Toc427247281"/>
      <w:bookmarkStart w:id="952" w:name="_Toc427072738"/>
      <w:bookmarkStart w:id="953" w:name="_Toc427158566"/>
      <w:bookmarkStart w:id="954" w:name="_Toc427160321"/>
      <w:bookmarkStart w:id="955" w:name="_Toc427162076"/>
      <w:bookmarkStart w:id="956" w:name="_Toc427242018"/>
      <w:bookmarkStart w:id="957" w:name="_Toc427243778"/>
      <w:bookmarkStart w:id="958" w:name="_Toc427245537"/>
      <w:bookmarkStart w:id="959" w:name="_Toc427247302"/>
      <w:bookmarkStart w:id="960" w:name="_Toc427072759"/>
      <w:bookmarkStart w:id="961" w:name="_Toc427158587"/>
      <w:bookmarkStart w:id="962" w:name="_Toc427160342"/>
      <w:bookmarkStart w:id="963" w:name="_Toc427162097"/>
      <w:bookmarkStart w:id="964" w:name="_Toc427242039"/>
      <w:bookmarkStart w:id="965" w:name="_Toc427243799"/>
      <w:bookmarkStart w:id="966" w:name="_Toc427245558"/>
      <w:bookmarkStart w:id="967" w:name="_Toc427247323"/>
      <w:bookmarkStart w:id="968" w:name="_Toc427072780"/>
      <w:bookmarkStart w:id="969" w:name="_Toc427158608"/>
      <w:bookmarkStart w:id="970" w:name="_Toc427160363"/>
      <w:bookmarkStart w:id="971" w:name="_Toc427162118"/>
      <w:bookmarkStart w:id="972" w:name="_Toc427242060"/>
      <w:bookmarkStart w:id="973" w:name="_Toc427243820"/>
      <w:bookmarkStart w:id="974" w:name="_Toc427245579"/>
      <w:bookmarkStart w:id="975" w:name="_Toc427247344"/>
      <w:bookmarkStart w:id="976" w:name="_Toc427072801"/>
      <w:bookmarkStart w:id="977" w:name="_Toc427158629"/>
      <w:bookmarkStart w:id="978" w:name="_Toc427160384"/>
      <w:bookmarkStart w:id="979" w:name="_Toc427162139"/>
      <w:bookmarkStart w:id="980" w:name="_Toc427242081"/>
      <w:bookmarkStart w:id="981" w:name="_Toc427243841"/>
      <w:bookmarkStart w:id="982" w:name="_Toc427245600"/>
      <w:bookmarkStart w:id="983" w:name="_Toc427247365"/>
      <w:bookmarkStart w:id="984" w:name="_Toc427072822"/>
      <w:bookmarkStart w:id="985" w:name="_Toc427158650"/>
      <w:bookmarkStart w:id="986" w:name="_Toc427160405"/>
      <w:bookmarkStart w:id="987" w:name="_Toc427162160"/>
      <w:bookmarkStart w:id="988" w:name="_Toc427242102"/>
      <w:bookmarkStart w:id="989" w:name="_Toc427243862"/>
      <w:bookmarkStart w:id="990" w:name="_Toc427245621"/>
      <w:bookmarkStart w:id="991" w:name="_Toc427247386"/>
      <w:bookmarkStart w:id="992" w:name="_Toc427072833"/>
      <w:bookmarkStart w:id="993" w:name="_Toc427158661"/>
      <w:bookmarkStart w:id="994" w:name="_Toc427160416"/>
      <w:bookmarkStart w:id="995" w:name="_Toc427162171"/>
      <w:bookmarkStart w:id="996" w:name="_Toc427242113"/>
      <w:bookmarkStart w:id="997" w:name="_Toc427243873"/>
      <w:bookmarkStart w:id="998" w:name="_Toc427245632"/>
      <w:bookmarkStart w:id="999" w:name="_Toc427247397"/>
      <w:bookmarkStart w:id="1000" w:name="_Toc427072835"/>
      <w:bookmarkStart w:id="1001" w:name="_Toc427158663"/>
      <w:bookmarkStart w:id="1002" w:name="_Toc427160418"/>
      <w:bookmarkStart w:id="1003" w:name="_Toc427162173"/>
      <w:bookmarkStart w:id="1004" w:name="_Toc427242115"/>
      <w:bookmarkStart w:id="1005" w:name="_Toc427243875"/>
      <w:bookmarkStart w:id="1006" w:name="_Toc427245634"/>
      <w:bookmarkStart w:id="1007" w:name="_Toc427247399"/>
      <w:bookmarkStart w:id="1008" w:name="_Toc427072836"/>
      <w:bookmarkStart w:id="1009" w:name="_Toc427158664"/>
      <w:bookmarkStart w:id="1010" w:name="_Toc427160419"/>
      <w:bookmarkStart w:id="1011" w:name="_Toc427162174"/>
      <w:bookmarkStart w:id="1012" w:name="_Toc427242116"/>
      <w:bookmarkStart w:id="1013" w:name="_Toc427243876"/>
      <w:bookmarkStart w:id="1014" w:name="_Toc427245635"/>
      <w:bookmarkStart w:id="1015" w:name="_Toc427247400"/>
      <w:bookmarkStart w:id="1016" w:name="_Toc427072837"/>
      <w:bookmarkStart w:id="1017" w:name="_Toc427158665"/>
      <w:bookmarkStart w:id="1018" w:name="_Toc427160420"/>
      <w:bookmarkStart w:id="1019" w:name="_Toc427162175"/>
      <w:bookmarkStart w:id="1020" w:name="_Toc427242117"/>
      <w:bookmarkStart w:id="1021" w:name="_Toc427243877"/>
      <w:bookmarkStart w:id="1022" w:name="_Toc427245636"/>
      <w:bookmarkStart w:id="1023" w:name="_Toc427247401"/>
      <w:bookmarkStart w:id="1024" w:name="_Toc427072867"/>
      <w:bookmarkStart w:id="1025" w:name="_Toc427158695"/>
      <w:bookmarkStart w:id="1026" w:name="_Toc427160450"/>
      <w:bookmarkStart w:id="1027" w:name="_Toc427162205"/>
      <w:bookmarkStart w:id="1028" w:name="_Toc427242147"/>
      <w:bookmarkStart w:id="1029" w:name="_Toc427243907"/>
      <w:bookmarkStart w:id="1030" w:name="_Toc427245666"/>
      <w:bookmarkStart w:id="1031" w:name="_Toc427247431"/>
      <w:bookmarkStart w:id="1032" w:name="_Toc427072875"/>
      <w:bookmarkStart w:id="1033" w:name="_Toc427158703"/>
      <w:bookmarkStart w:id="1034" w:name="_Toc427160458"/>
      <w:bookmarkStart w:id="1035" w:name="_Toc427162213"/>
      <w:bookmarkStart w:id="1036" w:name="_Toc427242155"/>
      <w:bookmarkStart w:id="1037" w:name="_Toc427243915"/>
      <w:bookmarkStart w:id="1038" w:name="_Toc427245674"/>
      <w:bookmarkStart w:id="1039" w:name="_Toc427247439"/>
      <w:bookmarkStart w:id="1040" w:name="_Toc427072883"/>
      <w:bookmarkStart w:id="1041" w:name="_Toc427158711"/>
      <w:bookmarkStart w:id="1042" w:name="_Toc427160466"/>
      <w:bookmarkStart w:id="1043" w:name="_Toc427162221"/>
      <w:bookmarkStart w:id="1044" w:name="_Toc427242163"/>
      <w:bookmarkStart w:id="1045" w:name="_Toc427243923"/>
      <w:bookmarkStart w:id="1046" w:name="_Toc427245682"/>
      <w:bookmarkStart w:id="1047" w:name="_Toc427247447"/>
      <w:bookmarkStart w:id="1048" w:name="_Toc427072891"/>
      <w:bookmarkStart w:id="1049" w:name="_Toc427158719"/>
      <w:bookmarkStart w:id="1050" w:name="_Toc427160474"/>
      <w:bookmarkStart w:id="1051" w:name="_Toc427162229"/>
      <w:bookmarkStart w:id="1052" w:name="_Toc427242171"/>
      <w:bookmarkStart w:id="1053" w:name="_Toc427243931"/>
      <w:bookmarkStart w:id="1054" w:name="_Toc427245690"/>
      <w:bookmarkStart w:id="1055" w:name="_Toc427247455"/>
      <w:bookmarkStart w:id="1056" w:name="_Toc427072899"/>
      <w:bookmarkStart w:id="1057" w:name="_Toc427158727"/>
      <w:bookmarkStart w:id="1058" w:name="_Toc427160482"/>
      <w:bookmarkStart w:id="1059" w:name="_Toc427162237"/>
      <w:bookmarkStart w:id="1060" w:name="_Toc427242179"/>
      <w:bookmarkStart w:id="1061" w:name="_Toc427243939"/>
      <w:bookmarkStart w:id="1062" w:name="_Toc427245698"/>
      <w:bookmarkStart w:id="1063" w:name="_Toc427247463"/>
      <w:bookmarkStart w:id="1064" w:name="_Toc427072908"/>
      <w:bookmarkStart w:id="1065" w:name="_Toc427158736"/>
      <w:bookmarkStart w:id="1066" w:name="_Toc427160491"/>
      <w:bookmarkStart w:id="1067" w:name="_Toc427162246"/>
      <w:bookmarkStart w:id="1068" w:name="_Toc427242188"/>
      <w:bookmarkStart w:id="1069" w:name="_Toc427243948"/>
      <w:bookmarkStart w:id="1070" w:name="_Toc427245707"/>
      <w:bookmarkStart w:id="1071" w:name="_Toc427247472"/>
      <w:bookmarkStart w:id="1072" w:name="_Toc427072910"/>
      <w:bookmarkStart w:id="1073" w:name="_Toc427158738"/>
      <w:bookmarkStart w:id="1074" w:name="_Toc427160493"/>
      <w:bookmarkStart w:id="1075" w:name="_Toc427162248"/>
      <w:bookmarkStart w:id="1076" w:name="_Toc427242190"/>
      <w:bookmarkStart w:id="1077" w:name="_Toc427243950"/>
      <w:bookmarkStart w:id="1078" w:name="_Toc427245709"/>
      <w:bookmarkStart w:id="1079" w:name="_Toc427247474"/>
      <w:bookmarkStart w:id="1080" w:name="_Toc427072940"/>
      <w:bookmarkStart w:id="1081" w:name="_Toc427158768"/>
      <w:bookmarkStart w:id="1082" w:name="_Toc427160523"/>
      <w:bookmarkStart w:id="1083" w:name="_Toc427162278"/>
      <w:bookmarkStart w:id="1084" w:name="_Toc427242220"/>
      <w:bookmarkStart w:id="1085" w:name="_Toc427243980"/>
      <w:bookmarkStart w:id="1086" w:name="_Toc427245739"/>
      <w:bookmarkStart w:id="1087" w:name="_Toc427247504"/>
      <w:bookmarkStart w:id="1088" w:name="_Toc427072949"/>
      <w:bookmarkStart w:id="1089" w:name="_Toc427158777"/>
      <w:bookmarkStart w:id="1090" w:name="_Toc427160532"/>
      <w:bookmarkStart w:id="1091" w:name="_Toc427162287"/>
      <w:bookmarkStart w:id="1092" w:name="_Toc427242229"/>
      <w:bookmarkStart w:id="1093" w:name="_Toc427243989"/>
      <w:bookmarkStart w:id="1094" w:name="_Toc427245748"/>
      <w:bookmarkStart w:id="1095" w:name="_Toc427247513"/>
      <w:bookmarkStart w:id="1096" w:name="_Toc427072960"/>
      <w:bookmarkStart w:id="1097" w:name="_Toc427158788"/>
      <w:bookmarkStart w:id="1098" w:name="_Toc427160543"/>
      <w:bookmarkStart w:id="1099" w:name="_Toc427162298"/>
      <w:bookmarkStart w:id="1100" w:name="_Toc427242240"/>
      <w:bookmarkStart w:id="1101" w:name="_Toc427244000"/>
      <w:bookmarkStart w:id="1102" w:name="_Toc427245759"/>
      <w:bookmarkStart w:id="1103" w:name="_Toc427247524"/>
      <w:bookmarkStart w:id="1104" w:name="_Toc427072971"/>
      <w:bookmarkStart w:id="1105" w:name="_Toc427158799"/>
      <w:bookmarkStart w:id="1106" w:name="_Toc427160554"/>
      <w:bookmarkStart w:id="1107" w:name="_Toc427162309"/>
      <w:bookmarkStart w:id="1108" w:name="_Toc427242251"/>
      <w:bookmarkStart w:id="1109" w:name="_Toc427244011"/>
      <w:bookmarkStart w:id="1110" w:name="_Toc427245770"/>
      <w:bookmarkStart w:id="1111" w:name="_Toc427247535"/>
      <w:bookmarkStart w:id="1112" w:name="_Toc427072982"/>
      <w:bookmarkStart w:id="1113" w:name="_Toc427158810"/>
      <w:bookmarkStart w:id="1114" w:name="_Toc427160565"/>
      <w:bookmarkStart w:id="1115" w:name="_Toc427162320"/>
      <w:bookmarkStart w:id="1116" w:name="_Toc427242262"/>
      <w:bookmarkStart w:id="1117" w:name="_Toc427244022"/>
      <w:bookmarkStart w:id="1118" w:name="_Toc427245781"/>
      <w:bookmarkStart w:id="1119" w:name="_Toc427247546"/>
      <w:bookmarkStart w:id="1120" w:name="_Toc427072993"/>
      <w:bookmarkStart w:id="1121" w:name="_Toc427158821"/>
      <w:bookmarkStart w:id="1122" w:name="_Toc427160576"/>
      <w:bookmarkStart w:id="1123" w:name="_Toc427162331"/>
      <w:bookmarkStart w:id="1124" w:name="_Toc427242273"/>
      <w:bookmarkStart w:id="1125" w:name="_Toc427244033"/>
      <w:bookmarkStart w:id="1126" w:name="_Toc427245792"/>
      <w:bookmarkStart w:id="1127" w:name="_Toc427247557"/>
      <w:bookmarkStart w:id="1128" w:name="_Toc427073004"/>
      <w:bookmarkStart w:id="1129" w:name="_Toc427158832"/>
      <w:bookmarkStart w:id="1130" w:name="_Toc427160587"/>
      <w:bookmarkStart w:id="1131" w:name="_Toc427162342"/>
      <w:bookmarkStart w:id="1132" w:name="_Toc427242284"/>
      <w:bookmarkStart w:id="1133" w:name="_Toc427244044"/>
      <w:bookmarkStart w:id="1134" w:name="_Toc427245803"/>
      <w:bookmarkStart w:id="1135" w:name="_Toc427247568"/>
      <w:bookmarkStart w:id="1136" w:name="_Toc427073015"/>
      <w:bookmarkStart w:id="1137" w:name="_Toc427158843"/>
      <w:bookmarkStart w:id="1138" w:name="_Toc427160598"/>
      <w:bookmarkStart w:id="1139" w:name="_Toc427162353"/>
      <w:bookmarkStart w:id="1140" w:name="_Toc427242295"/>
      <w:bookmarkStart w:id="1141" w:name="_Toc427244055"/>
      <w:bookmarkStart w:id="1142" w:name="_Toc427245814"/>
      <w:bookmarkStart w:id="1143" w:name="_Toc427247579"/>
      <w:bookmarkStart w:id="1144" w:name="_Toc427158858"/>
      <w:bookmarkStart w:id="1145" w:name="_Toc427160613"/>
      <w:bookmarkStart w:id="1146" w:name="_Toc427162368"/>
      <w:bookmarkStart w:id="1147" w:name="_Toc427242310"/>
      <w:bookmarkStart w:id="1148" w:name="_Toc427244070"/>
      <w:bookmarkStart w:id="1149" w:name="_Toc427245829"/>
      <w:bookmarkStart w:id="1150" w:name="_Toc427247594"/>
      <w:bookmarkStart w:id="1151" w:name="_Toc427158860"/>
      <w:bookmarkStart w:id="1152" w:name="_Toc427160615"/>
      <w:bookmarkStart w:id="1153" w:name="_Toc427162370"/>
      <w:bookmarkStart w:id="1154" w:name="_Toc427242312"/>
      <w:bookmarkStart w:id="1155" w:name="_Toc427244072"/>
      <w:bookmarkStart w:id="1156" w:name="_Toc427245831"/>
      <w:bookmarkStart w:id="1157" w:name="_Toc427247596"/>
      <w:bookmarkStart w:id="1158" w:name="_Toc427158861"/>
      <w:bookmarkStart w:id="1159" w:name="_Toc427160616"/>
      <w:bookmarkStart w:id="1160" w:name="_Toc427162371"/>
      <w:bookmarkStart w:id="1161" w:name="_Toc427242313"/>
      <w:bookmarkStart w:id="1162" w:name="_Toc427244073"/>
      <w:bookmarkStart w:id="1163" w:name="_Toc427245832"/>
      <w:bookmarkStart w:id="1164" w:name="_Toc427247597"/>
      <w:bookmarkStart w:id="1165" w:name="_Toc427158884"/>
      <w:bookmarkStart w:id="1166" w:name="_Toc427160639"/>
      <w:bookmarkStart w:id="1167" w:name="_Toc427162394"/>
      <w:bookmarkStart w:id="1168" w:name="_Toc427242336"/>
      <w:bookmarkStart w:id="1169" w:name="_Toc427244096"/>
      <w:bookmarkStart w:id="1170" w:name="_Toc427245855"/>
      <w:bookmarkStart w:id="1171" w:name="_Toc427247620"/>
      <w:bookmarkStart w:id="1172" w:name="_Toc427158894"/>
      <w:bookmarkStart w:id="1173" w:name="_Toc427160649"/>
      <w:bookmarkStart w:id="1174" w:name="_Toc427162404"/>
      <w:bookmarkStart w:id="1175" w:name="_Toc427242346"/>
      <w:bookmarkStart w:id="1176" w:name="_Toc427244106"/>
      <w:bookmarkStart w:id="1177" w:name="_Toc427245865"/>
      <w:bookmarkStart w:id="1178" w:name="_Toc427247630"/>
      <w:bookmarkStart w:id="1179" w:name="_Toc427158903"/>
      <w:bookmarkStart w:id="1180" w:name="_Toc427160658"/>
      <w:bookmarkStart w:id="1181" w:name="_Toc427162413"/>
      <w:bookmarkStart w:id="1182" w:name="_Toc427242355"/>
      <w:bookmarkStart w:id="1183" w:name="_Toc427244115"/>
      <w:bookmarkStart w:id="1184" w:name="_Toc427245874"/>
      <w:bookmarkStart w:id="1185" w:name="_Toc427247639"/>
      <w:bookmarkStart w:id="1186" w:name="_Toc427158912"/>
      <w:bookmarkStart w:id="1187" w:name="_Toc427160667"/>
      <w:bookmarkStart w:id="1188" w:name="_Toc427162422"/>
      <w:bookmarkStart w:id="1189" w:name="_Toc427242364"/>
      <w:bookmarkStart w:id="1190" w:name="_Toc427244124"/>
      <w:bookmarkStart w:id="1191" w:name="_Toc427245883"/>
      <w:bookmarkStart w:id="1192" w:name="_Toc427247648"/>
      <w:bookmarkStart w:id="1193" w:name="_Toc427158921"/>
      <w:bookmarkStart w:id="1194" w:name="_Toc427160676"/>
      <w:bookmarkStart w:id="1195" w:name="_Toc427162431"/>
      <w:bookmarkStart w:id="1196" w:name="_Toc427242373"/>
      <w:bookmarkStart w:id="1197" w:name="_Toc427244133"/>
      <w:bookmarkStart w:id="1198" w:name="_Toc427245892"/>
      <w:bookmarkStart w:id="1199" w:name="_Toc427247657"/>
      <w:bookmarkStart w:id="1200" w:name="_Toc427158929"/>
      <w:bookmarkStart w:id="1201" w:name="_Toc427160684"/>
      <w:bookmarkStart w:id="1202" w:name="_Toc427162439"/>
      <w:bookmarkStart w:id="1203" w:name="_Toc427242381"/>
      <w:bookmarkStart w:id="1204" w:name="_Toc427244141"/>
      <w:bookmarkStart w:id="1205" w:name="_Toc427245900"/>
      <w:bookmarkStart w:id="1206" w:name="_Toc427247665"/>
      <w:bookmarkStart w:id="1207" w:name="_Toc427158937"/>
      <w:bookmarkStart w:id="1208" w:name="_Toc427160692"/>
      <w:bookmarkStart w:id="1209" w:name="_Toc427162447"/>
      <w:bookmarkStart w:id="1210" w:name="_Toc427242389"/>
      <w:bookmarkStart w:id="1211" w:name="_Toc427244149"/>
      <w:bookmarkStart w:id="1212" w:name="_Toc427245908"/>
      <w:bookmarkStart w:id="1213" w:name="_Toc427247673"/>
      <w:bookmarkStart w:id="1214" w:name="_Toc427158969"/>
      <w:bookmarkStart w:id="1215" w:name="_Toc427160724"/>
      <w:bookmarkStart w:id="1216" w:name="_Toc427162479"/>
      <w:bookmarkStart w:id="1217" w:name="_Toc427242421"/>
      <w:bookmarkStart w:id="1218" w:name="_Toc427244181"/>
      <w:bookmarkStart w:id="1219" w:name="_Toc427245940"/>
      <w:bookmarkStart w:id="1220" w:name="_Toc427247705"/>
      <w:bookmarkStart w:id="1221" w:name="_Toc427158977"/>
      <w:bookmarkStart w:id="1222" w:name="_Toc427160732"/>
      <w:bookmarkStart w:id="1223" w:name="_Toc427162487"/>
      <w:bookmarkStart w:id="1224" w:name="_Toc427242429"/>
      <w:bookmarkStart w:id="1225" w:name="_Toc427244189"/>
      <w:bookmarkStart w:id="1226" w:name="_Toc427245948"/>
      <w:bookmarkStart w:id="1227" w:name="_Toc427247713"/>
      <w:bookmarkStart w:id="1228" w:name="_Toc427158985"/>
      <w:bookmarkStart w:id="1229" w:name="_Toc427160740"/>
      <w:bookmarkStart w:id="1230" w:name="_Toc427162495"/>
      <w:bookmarkStart w:id="1231" w:name="_Toc427242437"/>
      <w:bookmarkStart w:id="1232" w:name="_Toc427244197"/>
      <w:bookmarkStart w:id="1233" w:name="_Toc427245956"/>
      <w:bookmarkStart w:id="1234" w:name="_Toc427247721"/>
      <w:bookmarkStart w:id="1235" w:name="_Toc427158999"/>
      <w:bookmarkStart w:id="1236" w:name="_Toc427160754"/>
      <w:bookmarkStart w:id="1237" w:name="_Toc427162509"/>
      <w:bookmarkStart w:id="1238" w:name="_Toc427242451"/>
      <w:bookmarkStart w:id="1239" w:name="_Toc427244211"/>
      <w:bookmarkStart w:id="1240" w:name="_Toc427245970"/>
      <w:bookmarkStart w:id="1241" w:name="_Toc427247735"/>
      <w:bookmarkStart w:id="1242" w:name="_Toc427159007"/>
      <w:bookmarkStart w:id="1243" w:name="_Toc427160762"/>
      <w:bookmarkStart w:id="1244" w:name="_Toc427162517"/>
      <w:bookmarkStart w:id="1245" w:name="_Toc427242459"/>
      <w:bookmarkStart w:id="1246" w:name="_Toc427244219"/>
      <w:bookmarkStart w:id="1247" w:name="_Toc427245978"/>
      <w:bookmarkStart w:id="1248" w:name="_Toc427247743"/>
      <w:bookmarkStart w:id="1249" w:name="_Toc427159015"/>
      <w:bookmarkStart w:id="1250" w:name="_Toc427160770"/>
      <w:bookmarkStart w:id="1251" w:name="_Toc427162525"/>
      <w:bookmarkStart w:id="1252" w:name="_Toc427242467"/>
      <w:bookmarkStart w:id="1253" w:name="_Toc427244227"/>
      <w:bookmarkStart w:id="1254" w:name="_Toc427245986"/>
      <w:bookmarkStart w:id="1255" w:name="_Toc427247751"/>
      <w:bookmarkStart w:id="1256" w:name="_Toc427159027"/>
      <w:bookmarkStart w:id="1257" w:name="_Toc427160782"/>
      <w:bookmarkStart w:id="1258" w:name="_Toc427162537"/>
      <w:bookmarkStart w:id="1259" w:name="_Toc427242479"/>
      <w:bookmarkStart w:id="1260" w:name="_Toc427244239"/>
      <w:bookmarkStart w:id="1261" w:name="_Toc427245998"/>
      <w:bookmarkStart w:id="1262" w:name="_Toc427247763"/>
      <w:bookmarkStart w:id="1263" w:name="_Toc427159031"/>
      <w:bookmarkStart w:id="1264" w:name="_Toc427160786"/>
      <w:bookmarkStart w:id="1265" w:name="_Toc427162541"/>
      <w:bookmarkStart w:id="1266" w:name="_Toc427242483"/>
      <w:bookmarkStart w:id="1267" w:name="_Toc427244243"/>
      <w:bookmarkStart w:id="1268" w:name="_Toc427246002"/>
      <w:bookmarkStart w:id="1269" w:name="_Toc427247767"/>
      <w:bookmarkStart w:id="1270" w:name="_Toc427159032"/>
      <w:bookmarkStart w:id="1271" w:name="_Toc427160787"/>
      <w:bookmarkStart w:id="1272" w:name="_Toc427162542"/>
      <w:bookmarkStart w:id="1273" w:name="_Toc427242484"/>
      <w:bookmarkStart w:id="1274" w:name="_Toc427244244"/>
      <w:bookmarkStart w:id="1275" w:name="_Toc427246003"/>
      <w:bookmarkStart w:id="1276" w:name="_Toc427247768"/>
      <w:bookmarkStart w:id="1277" w:name="_Toc427159033"/>
      <w:bookmarkStart w:id="1278" w:name="_Toc427160788"/>
      <w:bookmarkStart w:id="1279" w:name="_Toc427162543"/>
      <w:bookmarkStart w:id="1280" w:name="_Toc427242485"/>
      <w:bookmarkStart w:id="1281" w:name="_Toc427244245"/>
      <w:bookmarkStart w:id="1282" w:name="_Toc427246004"/>
      <w:bookmarkStart w:id="1283" w:name="_Toc427247769"/>
      <w:bookmarkStart w:id="1284" w:name="_Toc427159061"/>
      <w:bookmarkStart w:id="1285" w:name="_Toc427160816"/>
      <w:bookmarkStart w:id="1286" w:name="_Toc427162571"/>
      <w:bookmarkStart w:id="1287" w:name="_Toc427242513"/>
      <w:bookmarkStart w:id="1288" w:name="_Toc427244273"/>
      <w:bookmarkStart w:id="1289" w:name="_Toc427246032"/>
      <w:bookmarkStart w:id="1290" w:name="_Toc427247797"/>
      <w:bookmarkStart w:id="1291" w:name="_Toc427159063"/>
      <w:bookmarkStart w:id="1292" w:name="_Toc427160818"/>
      <w:bookmarkStart w:id="1293" w:name="_Toc427162573"/>
      <w:bookmarkStart w:id="1294" w:name="_Toc427242515"/>
      <w:bookmarkStart w:id="1295" w:name="_Toc427244275"/>
      <w:bookmarkStart w:id="1296" w:name="_Toc427246034"/>
      <w:bookmarkStart w:id="1297" w:name="_Toc427247799"/>
      <w:bookmarkStart w:id="1298" w:name="_Toc427159088"/>
      <w:bookmarkStart w:id="1299" w:name="_Toc427160843"/>
      <w:bookmarkStart w:id="1300" w:name="_Toc427162598"/>
      <w:bookmarkStart w:id="1301" w:name="_Toc427242540"/>
      <w:bookmarkStart w:id="1302" w:name="_Toc427244300"/>
      <w:bookmarkStart w:id="1303" w:name="_Toc427246059"/>
      <w:bookmarkStart w:id="1304" w:name="_Toc427247824"/>
      <w:bookmarkStart w:id="1305" w:name="_Toc427159089"/>
      <w:bookmarkStart w:id="1306" w:name="_Toc427160844"/>
      <w:bookmarkStart w:id="1307" w:name="_Toc427162599"/>
      <w:bookmarkStart w:id="1308" w:name="_Toc427242541"/>
      <w:bookmarkStart w:id="1309" w:name="_Toc427244301"/>
      <w:bookmarkStart w:id="1310" w:name="_Toc427246060"/>
      <w:bookmarkStart w:id="1311" w:name="_Toc427247825"/>
      <w:bookmarkStart w:id="1312" w:name="_Toc427159090"/>
      <w:bookmarkStart w:id="1313" w:name="_Toc427160845"/>
      <w:bookmarkStart w:id="1314" w:name="_Toc427162600"/>
      <w:bookmarkStart w:id="1315" w:name="_Toc427242542"/>
      <w:bookmarkStart w:id="1316" w:name="_Toc427244302"/>
      <w:bookmarkStart w:id="1317" w:name="_Toc427246061"/>
      <w:bookmarkStart w:id="1318" w:name="_Toc427247826"/>
      <w:bookmarkStart w:id="1319" w:name="_Toc427159091"/>
      <w:bookmarkStart w:id="1320" w:name="_Toc427160846"/>
      <w:bookmarkStart w:id="1321" w:name="_Toc427162601"/>
      <w:bookmarkStart w:id="1322" w:name="_Toc427242543"/>
      <w:bookmarkStart w:id="1323" w:name="_Toc427244303"/>
      <w:bookmarkStart w:id="1324" w:name="_Toc427246062"/>
      <w:bookmarkStart w:id="1325" w:name="_Toc427247827"/>
      <w:bookmarkStart w:id="1326" w:name="_Toc427159092"/>
      <w:bookmarkStart w:id="1327" w:name="_Toc427160847"/>
      <w:bookmarkStart w:id="1328" w:name="_Toc427162602"/>
      <w:bookmarkStart w:id="1329" w:name="_Toc427242544"/>
      <w:bookmarkStart w:id="1330" w:name="_Toc427244304"/>
      <w:bookmarkStart w:id="1331" w:name="_Toc427246063"/>
      <w:bookmarkStart w:id="1332" w:name="_Toc427247828"/>
      <w:bookmarkStart w:id="1333" w:name="_Toc427159093"/>
      <w:bookmarkStart w:id="1334" w:name="_Toc427160848"/>
      <w:bookmarkStart w:id="1335" w:name="_Toc427162603"/>
      <w:bookmarkStart w:id="1336" w:name="_Toc427242545"/>
      <w:bookmarkStart w:id="1337" w:name="_Toc427244305"/>
      <w:bookmarkStart w:id="1338" w:name="_Toc427246064"/>
      <w:bookmarkStart w:id="1339" w:name="_Toc427247829"/>
      <w:bookmarkStart w:id="1340" w:name="_Toc427159094"/>
      <w:bookmarkStart w:id="1341" w:name="_Toc427160849"/>
      <w:bookmarkStart w:id="1342" w:name="_Toc427162604"/>
      <w:bookmarkStart w:id="1343" w:name="_Toc427242546"/>
      <w:bookmarkStart w:id="1344" w:name="_Toc427244306"/>
      <w:bookmarkStart w:id="1345" w:name="_Toc427246065"/>
      <w:bookmarkStart w:id="1346" w:name="_Toc427247830"/>
      <w:bookmarkStart w:id="1347" w:name="_Toc427159096"/>
      <w:bookmarkStart w:id="1348" w:name="_Toc427160851"/>
      <w:bookmarkStart w:id="1349" w:name="_Toc427162606"/>
      <w:bookmarkStart w:id="1350" w:name="_Toc427242548"/>
      <w:bookmarkStart w:id="1351" w:name="_Toc427244308"/>
      <w:bookmarkStart w:id="1352" w:name="_Toc427246067"/>
      <w:bookmarkStart w:id="1353" w:name="_Toc427247832"/>
      <w:bookmarkStart w:id="1354" w:name="_Toc427159099"/>
      <w:bookmarkStart w:id="1355" w:name="_Toc427160854"/>
      <w:bookmarkStart w:id="1356" w:name="_Toc427162609"/>
      <w:bookmarkStart w:id="1357" w:name="_Toc427242551"/>
      <w:bookmarkStart w:id="1358" w:name="_Toc427244311"/>
      <w:bookmarkStart w:id="1359" w:name="_Toc427246070"/>
      <w:bookmarkStart w:id="1360" w:name="_Toc427247835"/>
      <w:bookmarkStart w:id="1361" w:name="_Toc427159112"/>
      <w:bookmarkStart w:id="1362" w:name="_Toc427160867"/>
      <w:bookmarkStart w:id="1363" w:name="_Toc427162622"/>
      <w:bookmarkStart w:id="1364" w:name="_Toc427242564"/>
      <w:bookmarkStart w:id="1365" w:name="_Toc427244324"/>
      <w:bookmarkStart w:id="1366" w:name="_Toc427246083"/>
      <w:bookmarkStart w:id="1367" w:name="_Toc427247848"/>
      <w:bookmarkStart w:id="1368" w:name="_Toc427159118"/>
      <w:bookmarkStart w:id="1369" w:name="_Toc427160873"/>
      <w:bookmarkStart w:id="1370" w:name="_Toc427162628"/>
      <w:bookmarkStart w:id="1371" w:name="_Toc427242570"/>
      <w:bookmarkStart w:id="1372" w:name="_Toc427244330"/>
      <w:bookmarkStart w:id="1373" w:name="_Toc427246089"/>
      <w:bookmarkStart w:id="1374" w:name="_Toc427247854"/>
      <w:bookmarkStart w:id="1375" w:name="_Toc427159124"/>
      <w:bookmarkStart w:id="1376" w:name="_Toc427160879"/>
      <w:bookmarkStart w:id="1377" w:name="_Toc427162634"/>
      <w:bookmarkStart w:id="1378" w:name="_Toc427242576"/>
      <w:bookmarkStart w:id="1379" w:name="_Toc427244336"/>
      <w:bookmarkStart w:id="1380" w:name="_Toc427246095"/>
      <w:bookmarkStart w:id="1381" w:name="_Toc427247860"/>
      <w:bookmarkStart w:id="1382" w:name="_Toc427159130"/>
      <w:bookmarkStart w:id="1383" w:name="_Toc427160885"/>
      <w:bookmarkStart w:id="1384" w:name="_Toc427162640"/>
      <w:bookmarkStart w:id="1385" w:name="_Toc427242582"/>
      <w:bookmarkStart w:id="1386" w:name="_Toc427244342"/>
      <w:bookmarkStart w:id="1387" w:name="_Toc427246101"/>
      <w:bookmarkStart w:id="1388" w:name="_Toc427247866"/>
      <w:bookmarkStart w:id="1389" w:name="_Toc427159136"/>
      <w:bookmarkStart w:id="1390" w:name="_Toc427160891"/>
      <w:bookmarkStart w:id="1391" w:name="_Toc427162646"/>
      <w:bookmarkStart w:id="1392" w:name="_Toc427242588"/>
      <w:bookmarkStart w:id="1393" w:name="_Toc427244348"/>
      <w:bookmarkStart w:id="1394" w:name="_Toc427246107"/>
      <w:bookmarkStart w:id="1395" w:name="_Toc427247872"/>
      <w:bookmarkStart w:id="1396" w:name="_Toc427159142"/>
      <w:bookmarkStart w:id="1397" w:name="_Toc427160897"/>
      <w:bookmarkStart w:id="1398" w:name="_Toc427162652"/>
      <w:bookmarkStart w:id="1399" w:name="_Toc427242594"/>
      <w:bookmarkStart w:id="1400" w:name="_Toc427244354"/>
      <w:bookmarkStart w:id="1401" w:name="_Toc427246113"/>
      <w:bookmarkStart w:id="1402" w:name="_Toc427247878"/>
      <w:bookmarkStart w:id="1403" w:name="_Toc427159148"/>
      <w:bookmarkStart w:id="1404" w:name="_Toc427160903"/>
      <w:bookmarkStart w:id="1405" w:name="_Toc427162658"/>
      <w:bookmarkStart w:id="1406" w:name="_Toc427242600"/>
      <w:bookmarkStart w:id="1407" w:name="_Toc427244360"/>
      <w:bookmarkStart w:id="1408" w:name="_Toc427246119"/>
      <w:bookmarkStart w:id="1409" w:name="_Toc427247884"/>
      <w:bookmarkStart w:id="1410" w:name="_Toc427159154"/>
      <w:bookmarkStart w:id="1411" w:name="_Toc427160909"/>
      <w:bookmarkStart w:id="1412" w:name="_Toc427162664"/>
      <w:bookmarkStart w:id="1413" w:name="_Toc427242606"/>
      <w:bookmarkStart w:id="1414" w:name="_Toc427244366"/>
      <w:bookmarkStart w:id="1415" w:name="_Toc427246125"/>
      <w:bookmarkStart w:id="1416" w:name="_Toc427247890"/>
      <w:bookmarkStart w:id="1417" w:name="_Toc427159160"/>
      <w:bookmarkStart w:id="1418" w:name="_Toc427160915"/>
      <w:bookmarkStart w:id="1419" w:name="_Toc427162670"/>
      <w:bookmarkStart w:id="1420" w:name="_Toc427242612"/>
      <w:bookmarkStart w:id="1421" w:name="_Toc427244372"/>
      <w:bookmarkStart w:id="1422" w:name="_Toc427246131"/>
      <w:bookmarkStart w:id="1423" w:name="_Toc427247896"/>
      <w:bookmarkStart w:id="1424" w:name="_Toc427159172"/>
      <w:bookmarkStart w:id="1425" w:name="_Toc427160927"/>
      <w:bookmarkStart w:id="1426" w:name="_Toc427162682"/>
      <w:bookmarkStart w:id="1427" w:name="_Toc427242624"/>
      <w:bookmarkStart w:id="1428" w:name="_Toc427244384"/>
      <w:bookmarkStart w:id="1429" w:name="_Toc427246143"/>
      <w:bookmarkStart w:id="1430" w:name="_Toc427247908"/>
      <w:bookmarkStart w:id="1431" w:name="_Toc427159178"/>
      <w:bookmarkStart w:id="1432" w:name="_Toc427160933"/>
      <w:bookmarkStart w:id="1433" w:name="_Toc427162688"/>
      <w:bookmarkStart w:id="1434" w:name="_Toc427242630"/>
      <w:bookmarkStart w:id="1435" w:name="_Toc427244390"/>
      <w:bookmarkStart w:id="1436" w:name="_Toc427246149"/>
      <w:bookmarkStart w:id="1437" w:name="_Toc427247914"/>
      <w:bookmarkStart w:id="1438" w:name="_Toc427159184"/>
      <w:bookmarkStart w:id="1439" w:name="_Toc427160939"/>
      <w:bookmarkStart w:id="1440" w:name="_Toc427162694"/>
      <w:bookmarkStart w:id="1441" w:name="_Toc427242636"/>
      <w:bookmarkStart w:id="1442" w:name="_Toc427244396"/>
      <w:bookmarkStart w:id="1443" w:name="_Toc427246155"/>
      <w:bookmarkStart w:id="1444" w:name="_Toc427247920"/>
      <w:bookmarkStart w:id="1445" w:name="_Toc427159204"/>
      <w:bookmarkStart w:id="1446" w:name="_Toc427160959"/>
      <w:bookmarkStart w:id="1447" w:name="_Toc427162714"/>
      <w:bookmarkStart w:id="1448" w:name="_Toc427242656"/>
      <w:bookmarkStart w:id="1449" w:name="_Toc427244416"/>
      <w:bookmarkStart w:id="1450" w:name="_Toc427246175"/>
      <w:bookmarkStart w:id="1451" w:name="_Toc427247940"/>
      <w:bookmarkStart w:id="1452" w:name="_Toc427159213"/>
      <w:bookmarkStart w:id="1453" w:name="_Toc427160968"/>
      <w:bookmarkStart w:id="1454" w:name="_Toc427162723"/>
      <w:bookmarkStart w:id="1455" w:name="_Toc427242665"/>
      <w:bookmarkStart w:id="1456" w:name="_Toc427244425"/>
      <w:bookmarkStart w:id="1457" w:name="_Toc427246184"/>
      <w:bookmarkStart w:id="1458" w:name="_Toc427247949"/>
      <w:bookmarkStart w:id="1459" w:name="_Toc427159222"/>
      <w:bookmarkStart w:id="1460" w:name="_Toc427160977"/>
      <w:bookmarkStart w:id="1461" w:name="_Toc427162732"/>
      <w:bookmarkStart w:id="1462" w:name="_Toc427242674"/>
      <w:bookmarkStart w:id="1463" w:name="_Toc427244434"/>
      <w:bookmarkStart w:id="1464" w:name="_Toc427246193"/>
      <w:bookmarkStart w:id="1465" w:name="_Toc427247958"/>
      <w:bookmarkStart w:id="1466" w:name="_Toc427159231"/>
      <w:bookmarkStart w:id="1467" w:name="_Toc427160986"/>
      <w:bookmarkStart w:id="1468" w:name="_Toc427162741"/>
      <w:bookmarkStart w:id="1469" w:name="_Toc427242683"/>
      <w:bookmarkStart w:id="1470" w:name="_Toc427244443"/>
      <w:bookmarkStart w:id="1471" w:name="_Toc427246202"/>
      <w:bookmarkStart w:id="1472" w:name="_Toc427247967"/>
      <w:bookmarkStart w:id="1473" w:name="_Toc427159240"/>
      <w:bookmarkStart w:id="1474" w:name="_Toc427160995"/>
      <w:bookmarkStart w:id="1475" w:name="_Toc427162750"/>
      <w:bookmarkStart w:id="1476" w:name="_Toc427242692"/>
      <w:bookmarkStart w:id="1477" w:name="_Toc427244452"/>
      <w:bookmarkStart w:id="1478" w:name="_Toc427246211"/>
      <w:bookmarkStart w:id="1479" w:name="_Toc427247976"/>
      <w:bookmarkStart w:id="1480" w:name="_Toc427159249"/>
      <w:bookmarkStart w:id="1481" w:name="_Toc427161004"/>
      <w:bookmarkStart w:id="1482" w:name="_Toc427162759"/>
      <w:bookmarkStart w:id="1483" w:name="_Toc427242701"/>
      <w:bookmarkStart w:id="1484" w:name="_Toc427244461"/>
      <w:bookmarkStart w:id="1485" w:name="_Toc427246220"/>
      <w:bookmarkStart w:id="1486" w:name="_Toc427247985"/>
      <w:bookmarkStart w:id="1487" w:name="_Toc427159258"/>
      <w:bookmarkStart w:id="1488" w:name="_Toc427161013"/>
      <w:bookmarkStart w:id="1489" w:name="_Toc427162768"/>
      <w:bookmarkStart w:id="1490" w:name="_Toc427242710"/>
      <w:bookmarkStart w:id="1491" w:name="_Toc427244470"/>
      <w:bookmarkStart w:id="1492" w:name="_Toc427246229"/>
      <w:bookmarkStart w:id="1493" w:name="_Toc427247994"/>
      <w:bookmarkStart w:id="1494" w:name="_Toc427159259"/>
      <w:bookmarkStart w:id="1495" w:name="_Toc427161014"/>
      <w:bookmarkStart w:id="1496" w:name="_Toc427162769"/>
      <w:bookmarkStart w:id="1497" w:name="_Toc427242711"/>
      <w:bookmarkStart w:id="1498" w:name="_Toc427244471"/>
      <w:bookmarkStart w:id="1499" w:name="_Toc427246230"/>
      <w:bookmarkStart w:id="1500" w:name="_Toc427247995"/>
      <w:bookmarkStart w:id="1501" w:name="_Toc427159261"/>
      <w:bookmarkStart w:id="1502" w:name="_Toc427161016"/>
      <w:bookmarkStart w:id="1503" w:name="_Toc427162771"/>
      <w:bookmarkStart w:id="1504" w:name="_Toc427242713"/>
      <w:bookmarkStart w:id="1505" w:name="_Toc427244473"/>
      <w:bookmarkStart w:id="1506" w:name="_Toc427246232"/>
      <w:bookmarkStart w:id="1507" w:name="_Toc427247997"/>
      <w:bookmarkStart w:id="1508" w:name="_Toc427159302"/>
      <w:bookmarkStart w:id="1509" w:name="_Toc427161057"/>
      <w:bookmarkStart w:id="1510" w:name="_Toc427162812"/>
      <w:bookmarkStart w:id="1511" w:name="_Toc427242754"/>
      <w:bookmarkStart w:id="1512" w:name="_Toc427244514"/>
      <w:bookmarkStart w:id="1513" w:name="_Toc427246273"/>
      <w:bookmarkStart w:id="1514" w:name="_Toc427248038"/>
      <w:bookmarkStart w:id="1515" w:name="_Toc427159304"/>
      <w:bookmarkStart w:id="1516" w:name="_Toc427161059"/>
      <w:bookmarkStart w:id="1517" w:name="_Toc427162814"/>
      <w:bookmarkStart w:id="1518" w:name="_Toc427242756"/>
      <w:bookmarkStart w:id="1519" w:name="_Toc427244516"/>
      <w:bookmarkStart w:id="1520" w:name="_Toc427246275"/>
      <w:bookmarkStart w:id="1521" w:name="_Toc427248040"/>
      <w:bookmarkStart w:id="1522" w:name="_Toc427159317"/>
      <w:bookmarkStart w:id="1523" w:name="_Toc427161072"/>
      <w:bookmarkStart w:id="1524" w:name="_Toc427162827"/>
      <w:bookmarkStart w:id="1525" w:name="_Toc427242769"/>
      <w:bookmarkStart w:id="1526" w:name="_Toc427244529"/>
      <w:bookmarkStart w:id="1527" w:name="_Toc427246288"/>
      <w:bookmarkStart w:id="1528" w:name="_Toc427248053"/>
      <w:bookmarkStart w:id="1529" w:name="_Toc427159326"/>
      <w:bookmarkStart w:id="1530" w:name="_Toc427161081"/>
      <w:bookmarkStart w:id="1531" w:name="_Toc427162836"/>
      <w:bookmarkStart w:id="1532" w:name="_Toc427242778"/>
      <w:bookmarkStart w:id="1533" w:name="_Toc427244538"/>
      <w:bookmarkStart w:id="1534" w:name="_Toc427246297"/>
      <w:bookmarkStart w:id="1535" w:name="_Toc427248062"/>
      <w:bookmarkStart w:id="1536" w:name="_Toc427159334"/>
      <w:bookmarkStart w:id="1537" w:name="_Toc427161089"/>
      <w:bookmarkStart w:id="1538" w:name="_Toc427162844"/>
      <w:bookmarkStart w:id="1539" w:name="_Toc427242786"/>
      <w:bookmarkStart w:id="1540" w:name="_Toc427244546"/>
      <w:bookmarkStart w:id="1541" w:name="_Toc427246305"/>
      <w:bookmarkStart w:id="1542" w:name="_Toc427248070"/>
      <w:bookmarkStart w:id="1543" w:name="_Toc427159342"/>
      <w:bookmarkStart w:id="1544" w:name="_Toc427161097"/>
      <w:bookmarkStart w:id="1545" w:name="_Toc427162852"/>
      <w:bookmarkStart w:id="1546" w:name="_Toc427242794"/>
      <w:bookmarkStart w:id="1547" w:name="_Toc427244554"/>
      <w:bookmarkStart w:id="1548" w:name="_Toc427246313"/>
      <w:bookmarkStart w:id="1549" w:name="_Toc427248078"/>
      <w:bookmarkStart w:id="1550" w:name="_Toc427159350"/>
      <w:bookmarkStart w:id="1551" w:name="_Toc427161105"/>
      <w:bookmarkStart w:id="1552" w:name="_Toc427162860"/>
      <w:bookmarkStart w:id="1553" w:name="_Toc427242802"/>
      <w:bookmarkStart w:id="1554" w:name="_Toc427244562"/>
      <w:bookmarkStart w:id="1555" w:name="_Toc427246321"/>
      <w:bookmarkStart w:id="1556" w:name="_Toc427248086"/>
      <w:bookmarkStart w:id="1557" w:name="_Toc427159358"/>
      <w:bookmarkStart w:id="1558" w:name="_Toc427161113"/>
      <w:bookmarkStart w:id="1559" w:name="_Toc427162868"/>
      <w:bookmarkStart w:id="1560" w:name="_Toc427242810"/>
      <w:bookmarkStart w:id="1561" w:name="_Toc427244570"/>
      <w:bookmarkStart w:id="1562" w:name="_Toc427246329"/>
      <w:bookmarkStart w:id="1563" w:name="_Toc427248094"/>
      <w:bookmarkStart w:id="1564" w:name="_Toc427159366"/>
      <w:bookmarkStart w:id="1565" w:name="_Toc427161121"/>
      <w:bookmarkStart w:id="1566" w:name="_Toc427162876"/>
      <w:bookmarkStart w:id="1567" w:name="_Toc427242818"/>
      <w:bookmarkStart w:id="1568" w:name="_Toc427244578"/>
      <w:bookmarkStart w:id="1569" w:name="_Toc427246337"/>
      <w:bookmarkStart w:id="1570" w:name="_Toc427248102"/>
      <w:bookmarkStart w:id="1571" w:name="_Toc427159374"/>
      <w:bookmarkStart w:id="1572" w:name="_Toc427161129"/>
      <w:bookmarkStart w:id="1573" w:name="_Toc427162884"/>
      <w:bookmarkStart w:id="1574" w:name="_Toc427242826"/>
      <w:bookmarkStart w:id="1575" w:name="_Toc427244586"/>
      <w:bookmarkStart w:id="1576" w:name="_Toc427246345"/>
      <w:bookmarkStart w:id="1577" w:name="_Toc427248110"/>
      <w:bookmarkStart w:id="1578" w:name="_Toc427159382"/>
      <w:bookmarkStart w:id="1579" w:name="_Toc427161137"/>
      <w:bookmarkStart w:id="1580" w:name="_Toc427162892"/>
      <w:bookmarkStart w:id="1581" w:name="_Toc427242834"/>
      <w:bookmarkStart w:id="1582" w:name="_Toc427244594"/>
      <w:bookmarkStart w:id="1583" w:name="_Toc427246353"/>
      <w:bookmarkStart w:id="1584" w:name="_Toc427248118"/>
      <w:bookmarkStart w:id="1585" w:name="_Toc427159390"/>
      <w:bookmarkStart w:id="1586" w:name="_Toc427161145"/>
      <w:bookmarkStart w:id="1587" w:name="_Toc427162900"/>
      <w:bookmarkStart w:id="1588" w:name="_Toc427242842"/>
      <w:bookmarkStart w:id="1589" w:name="_Toc427244602"/>
      <w:bookmarkStart w:id="1590" w:name="_Toc427246361"/>
      <w:bookmarkStart w:id="1591" w:name="_Toc427248126"/>
      <w:bookmarkStart w:id="1592" w:name="_Toc427159398"/>
      <w:bookmarkStart w:id="1593" w:name="_Toc427161153"/>
      <w:bookmarkStart w:id="1594" w:name="_Toc427162908"/>
      <w:bookmarkStart w:id="1595" w:name="_Toc427242850"/>
      <w:bookmarkStart w:id="1596" w:name="_Toc427244610"/>
      <w:bookmarkStart w:id="1597" w:name="_Toc427246369"/>
      <w:bookmarkStart w:id="1598" w:name="_Toc427248134"/>
      <w:bookmarkStart w:id="1599" w:name="_Toc427159399"/>
      <w:bookmarkStart w:id="1600" w:name="_Toc427161154"/>
      <w:bookmarkStart w:id="1601" w:name="_Toc427162909"/>
      <w:bookmarkStart w:id="1602" w:name="_Toc427242851"/>
      <w:bookmarkStart w:id="1603" w:name="_Toc427244611"/>
      <w:bookmarkStart w:id="1604" w:name="_Toc427246370"/>
      <w:bookmarkStart w:id="1605" w:name="_Toc427248135"/>
      <w:bookmarkStart w:id="1606" w:name="_Toc427159450"/>
      <w:bookmarkStart w:id="1607" w:name="_Toc427161205"/>
      <w:bookmarkStart w:id="1608" w:name="_Toc427162960"/>
      <w:bookmarkStart w:id="1609" w:name="_Toc427242902"/>
      <w:bookmarkStart w:id="1610" w:name="_Toc427244662"/>
      <w:bookmarkStart w:id="1611" w:name="_Toc427246421"/>
      <w:bookmarkStart w:id="1612" w:name="_Toc427248186"/>
      <w:bookmarkStart w:id="1613" w:name="_Toc427159457"/>
      <w:bookmarkStart w:id="1614" w:name="_Toc427161212"/>
      <w:bookmarkStart w:id="1615" w:name="_Toc427162967"/>
      <w:bookmarkStart w:id="1616" w:name="_Toc427242909"/>
      <w:bookmarkStart w:id="1617" w:name="_Toc427244669"/>
      <w:bookmarkStart w:id="1618" w:name="_Toc427246428"/>
      <w:bookmarkStart w:id="1619" w:name="_Toc427248193"/>
      <w:bookmarkStart w:id="1620" w:name="_Toc427159463"/>
      <w:bookmarkStart w:id="1621" w:name="_Toc427161218"/>
      <w:bookmarkStart w:id="1622" w:name="_Toc427162973"/>
      <w:bookmarkStart w:id="1623" w:name="_Toc427242915"/>
      <w:bookmarkStart w:id="1624" w:name="_Toc427244675"/>
      <w:bookmarkStart w:id="1625" w:name="_Toc427246434"/>
      <w:bookmarkStart w:id="1626" w:name="_Toc427248199"/>
      <w:bookmarkStart w:id="1627" w:name="_Toc427159469"/>
      <w:bookmarkStart w:id="1628" w:name="_Toc427161224"/>
      <w:bookmarkStart w:id="1629" w:name="_Toc427162979"/>
      <w:bookmarkStart w:id="1630" w:name="_Toc427242921"/>
      <w:bookmarkStart w:id="1631" w:name="_Toc427244681"/>
      <w:bookmarkStart w:id="1632" w:name="_Toc427246440"/>
      <w:bookmarkStart w:id="1633" w:name="_Toc427248205"/>
      <w:bookmarkStart w:id="1634" w:name="_Toc456701047"/>
      <w:bookmarkStart w:id="1635" w:name="_Toc456701375"/>
      <w:bookmarkStart w:id="1636" w:name="_Toc456706524"/>
      <w:bookmarkStart w:id="1637" w:name="_Toc456701048"/>
      <w:bookmarkStart w:id="1638" w:name="_Toc456701376"/>
      <w:bookmarkStart w:id="1639" w:name="_Toc456706525"/>
      <w:bookmarkStart w:id="1640" w:name="_Toc456701049"/>
      <w:bookmarkStart w:id="1641" w:name="_Toc456701377"/>
      <w:bookmarkStart w:id="1642" w:name="_Toc456706526"/>
      <w:bookmarkStart w:id="1643" w:name="_Toc456701050"/>
      <w:bookmarkStart w:id="1644" w:name="_Toc456701378"/>
      <w:bookmarkStart w:id="1645" w:name="_Toc456706527"/>
      <w:bookmarkStart w:id="1646" w:name="_Toc456701051"/>
      <w:bookmarkStart w:id="1647" w:name="_Toc456701379"/>
      <w:bookmarkStart w:id="1648" w:name="_Toc456706528"/>
      <w:bookmarkStart w:id="1649" w:name="_Toc456701052"/>
      <w:bookmarkStart w:id="1650" w:name="_Toc456701380"/>
      <w:bookmarkStart w:id="1651" w:name="_Toc456706529"/>
      <w:bookmarkStart w:id="1652" w:name="_Toc456701053"/>
      <w:bookmarkStart w:id="1653" w:name="_Toc456701381"/>
      <w:bookmarkStart w:id="1654" w:name="_Toc456706530"/>
      <w:bookmarkStart w:id="1655" w:name="_Toc456701054"/>
      <w:bookmarkStart w:id="1656" w:name="_Toc456701382"/>
      <w:bookmarkStart w:id="1657" w:name="_Toc456706531"/>
      <w:bookmarkStart w:id="1658" w:name="_Toc456701055"/>
      <w:bookmarkStart w:id="1659" w:name="_Toc456701383"/>
      <w:bookmarkStart w:id="1660" w:name="_Toc456706532"/>
      <w:bookmarkStart w:id="1661" w:name="_Toc456701056"/>
      <w:bookmarkStart w:id="1662" w:name="_Toc456701384"/>
      <w:bookmarkStart w:id="1663" w:name="_Toc456706533"/>
      <w:bookmarkStart w:id="1664" w:name="_Toc190783828"/>
      <w:bookmarkStart w:id="1665" w:name="_Toc190783829"/>
      <w:bookmarkStart w:id="1666" w:name="_Toc190783830"/>
      <w:bookmarkStart w:id="1667" w:name="_Toc190783832"/>
      <w:bookmarkStart w:id="1668" w:name="_Toc456701057"/>
      <w:bookmarkStart w:id="1669" w:name="_Toc456701385"/>
      <w:bookmarkStart w:id="1670" w:name="_Toc456706534"/>
      <w:bookmarkStart w:id="1671" w:name="_Toc456701058"/>
      <w:bookmarkStart w:id="1672" w:name="_Toc456701386"/>
      <w:bookmarkStart w:id="1673" w:name="_Toc456706535"/>
      <w:bookmarkStart w:id="1674" w:name="_Toc456701059"/>
      <w:bookmarkStart w:id="1675" w:name="_Toc456701387"/>
      <w:bookmarkStart w:id="1676" w:name="_Toc456706536"/>
      <w:bookmarkStart w:id="1677" w:name="_Toc456701060"/>
      <w:bookmarkStart w:id="1678" w:name="_Toc456701388"/>
      <w:bookmarkStart w:id="1679" w:name="_Toc456706537"/>
      <w:bookmarkStart w:id="1680" w:name="_Toc456701061"/>
      <w:bookmarkStart w:id="1681" w:name="_Toc456701389"/>
      <w:bookmarkStart w:id="1682" w:name="_Toc456706538"/>
      <w:bookmarkStart w:id="1683" w:name="_Toc456701062"/>
      <w:bookmarkStart w:id="1684" w:name="_Toc456701390"/>
      <w:bookmarkStart w:id="1685" w:name="_Toc456706539"/>
      <w:bookmarkStart w:id="1686" w:name="_Toc456701063"/>
      <w:bookmarkStart w:id="1687" w:name="_Toc456701391"/>
      <w:bookmarkStart w:id="1688" w:name="_Toc456706540"/>
      <w:bookmarkStart w:id="1689" w:name="_Toc456701064"/>
      <w:bookmarkStart w:id="1690" w:name="_Toc456701392"/>
      <w:bookmarkStart w:id="1691" w:name="_Toc456706541"/>
      <w:bookmarkStart w:id="1692" w:name="_Toc456701065"/>
      <w:bookmarkStart w:id="1693" w:name="_Toc456701393"/>
      <w:bookmarkStart w:id="1694" w:name="_Toc456706542"/>
      <w:bookmarkStart w:id="1695" w:name="_Toc456701066"/>
      <w:bookmarkStart w:id="1696" w:name="_Toc456701394"/>
      <w:bookmarkStart w:id="1697" w:name="_Toc456706543"/>
      <w:bookmarkStart w:id="1698" w:name="_Toc456701067"/>
      <w:bookmarkStart w:id="1699" w:name="_Toc456701395"/>
      <w:bookmarkStart w:id="1700" w:name="_Toc456706544"/>
      <w:bookmarkStart w:id="1701" w:name="_Toc456701068"/>
      <w:bookmarkStart w:id="1702" w:name="_Toc456701396"/>
      <w:bookmarkStart w:id="1703" w:name="_Toc456706545"/>
      <w:bookmarkStart w:id="1704" w:name="_Toc456701069"/>
      <w:bookmarkStart w:id="1705" w:name="_Toc456701397"/>
      <w:bookmarkStart w:id="1706" w:name="_Toc456706546"/>
      <w:bookmarkStart w:id="1707" w:name="_Toc456701070"/>
      <w:bookmarkStart w:id="1708" w:name="_Toc456701398"/>
      <w:bookmarkStart w:id="1709" w:name="_Toc456706547"/>
      <w:bookmarkStart w:id="1710" w:name="_Toc456701071"/>
      <w:bookmarkStart w:id="1711" w:name="_Toc456701399"/>
      <w:bookmarkStart w:id="1712" w:name="_Toc456706548"/>
      <w:bookmarkStart w:id="1713" w:name="_Toc456792147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r w:rsidRPr="00154849">
        <w:t>Formularz do wypełnienia w formacie MS Excel</w:t>
      </w:r>
    </w:p>
    <w:p w:rsidR="002B2C54" w:rsidRPr="000D7F66" w:rsidRDefault="002B2C54" w:rsidP="00DD664D">
      <w:pPr>
        <w:pStyle w:val="Nagwek2"/>
        <w:numPr>
          <w:ilvl w:val="1"/>
          <w:numId w:val="129"/>
        </w:numPr>
      </w:pPr>
      <w:bookmarkStart w:id="1714" w:name="_Toc456792151"/>
      <w:bookmarkEnd w:id="1713"/>
      <w:r w:rsidRPr="000D7F66">
        <w:lastRenderedPageBreak/>
        <w:t>Identyfikacja projektu w kontekście generowania przez niego dochodu</w:t>
      </w:r>
      <w:bookmarkEnd w:id="1714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84"/>
        <w:gridCol w:w="10657"/>
      </w:tblGrid>
      <w:tr w:rsidR="00D85D9C" w:rsidRPr="000D7F66" w:rsidTr="00ED2C5F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D85D9C" w:rsidRPr="000D7F66" w:rsidTr="00ED2C5F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5.2.1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Identyfikacja projektu w kontekście generowania przez niego dochodu</w:t>
            </w:r>
          </w:p>
          <w:p w:rsidR="00D85D9C" w:rsidRPr="00712C26" w:rsidRDefault="00D85D9C" w:rsidP="0026383D">
            <w:pPr>
              <w:pStyle w:val="PSDBTabelaNormalny"/>
              <w:rPr>
                <w:szCs w:val="18"/>
              </w:rPr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85D9C" w:rsidRPr="00712C26" w:rsidRDefault="00D85D9C" w:rsidP="008F0FC3">
            <w:pPr>
              <w:pStyle w:val="PSDBTabelaNormalny"/>
              <w:rPr>
                <w:szCs w:val="18"/>
              </w:rPr>
            </w:pPr>
          </w:p>
        </w:tc>
      </w:tr>
    </w:tbl>
    <w:p w:rsidR="00D85D9C" w:rsidRDefault="00D85D9C" w:rsidP="002B20F9">
      <w:pPr>
        <w:pStyle w:val="Akapitzlist"/>
        <w:rPr>
          <w:rFonts w:ascii="Verdana" w:hAnsi="Verdana"/>
          <w:sz w:val="18"/>
          <w:szCs w:val="18"/>
        </w:rPr>
      </w:pPr>
    </w:p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3B257C" w:rsidRDefault="00822226">
      <w:pPr>
        <w:pStyle w:val="Akapitzlist"/>
        <w:numPr>
          <w:ilvl w:val="2"/>
          <w:numId w:val="131"/>
        </w:numPr>
      </w:pPr>
      <w:r w:rsidRPr="00822226">
        <w:rPr>
          <w:rFonts w:ascii="Verdana" w:eastAsia="Times New Roman" w:hAnsi="Verdana" w:cs="Arial"/>
          <w:iCs/>
          <w:color w:val="333333"/>
          <w:kern w:val="32"/>
          <w:sz w:val="28"/>
          <w:szCs w:val="28"/>
          <w:lang w:eastAsia="pl-PL"/>
        </w:rPr>
        <w:t xml:space="preserve">Trwałość finansowa projektu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84"/>
        <w:gridCol w:w="10657"/>
      </w:tblGrid>
      <w:tr w:rsidR="00822226" w:rsidRPr="000D7F66" w:rsidTr="00D04521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822226" w:rsidRPr="000D7F66" w:rsidTr="00D04521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</w:t>
            </w:r>
            <w:r>
              <w:rPr>
                <w:szCs w:val="18"/>
              </w:rPr>
              <w:t>9</w:t>
            </w:r>
            <w:r w:rsidRPr="00712C26">
              <w:rPr>
                <w:szCs w:val="18"/>
              </w:rPr>
              <w:t>.</w:t>
            </w:r>
            <w:r>
              <w:rPr>
                <w:szCs w:val="18"/>
              </w:rPr>
              <w:t>2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>
              <w:rPr>
                <w:rFonts w:eastAsia="Symbol"/>
                <w:szCs w:val="18"/>
              </w:rPr>
              <w:t>Wnioski z analizy trwałości finansowej</w:t>
            </w:r>
            <w:r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</w:p>
        </w:tc>
      </w:tr>
    </w:tbl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230AE7" w:rsidRDefault="00230AE7" w:rsidP="00230AE7"/>
    <w:p w:rsidR="00230AE7" w:rsidRPr="007977D5" w:rsidRDefault="00446687" w:rsidP="00230AE7">
      <w:pPr>
        <w:pStyle w:val="Nagwek2"/>
        <w:numPr>
          <w:ilvl w:val="0"/>
          <w:numId w:val="0"/>
        </w:numPr>
        <w:ind w:left="-814"/>
      </w:pPr>
      <w:r w:rsidRPr="007977D5">
        <w:t>5.10 Analiza finansowa projektów hybrydowych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84"/>
        <w:gridCol w:w="10657"/>
      </w:tblGrid>
      <w:tr w:rsidR="00230AE7" w:rsidRPr="007977D5" w:rsidTr="00A03C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Opis</w:t>
            </w:r>
          </w:p>
        </w:tc>
      </w:tr>
      <w:tr w:rsidR="00230AE7" w:rsidRPr="000D7F66" w:rsidTr="00A03C0D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30AE7" w:rsidRPr="007977D5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szCs w:val="18"/>
              </w:rPr>
              <w:t>5.10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30AE7" w:rsidRPr="00712C26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rFonts w:eastAsia="Symbol"/>
                <w:szCs w:val="18"/>
              </w:rPr>
              <w:t>Uzasadnienie zastosowania podwyższonej stopy dyskontowej</w:t>
            </w:r>
            <w:r w:rsidR="00230AE7"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Pr="00712C26" w:rsidRDefault="00230AE7" w:rsidP="00A03C0D">
            <w:pPr>
              <w:pStyle w:val="PSDBTabelaNormalny"/>
              <w:rPr>
                <w:szCs w:val="18"/>
              </w:rPr>
            </w:pPr>
          </w:p>
        </w:tc>
      </w:tr>
    </w:tbl>
    <w:p w:rsidR="00230AE7" w:rsidRDefault="00230AE7" w:rsidP="00230AE7"/>
    <w:p w:rsidR="00230AE7" w:rsidRPr="00230AE7" w:rsidRDefault="00230AE7" w:rsidP="00230AE7"/>
    <w:p w:rsidR="0093317F" w:rsidRPr="000D7F66" w:rsidRDefault="0093317F" w:rsidP="00230AE7">
      <w:pPr>
        <w:pStyle w:val="Nagwek1"/>
      </w:pPr>
      <w:bookmarkStart w:id="1715" w:name="_Toc427159475"/>
      <w:bookmarkStart w:id="1716" w:name="_Toc427161230"/>
      <w:bookmarkStart w:id="1717" w:name="_Toc427162985"/>
      <w:bookmarkStart w:id="1718" w:name="_Toc427242927"/>
      <w:bookmarkStart w:id="1719" w:name="_Toc427244687"/>
      <w:bookmarkStart w:id="1720" w:name="_Toc427246446"/>
      <w:bookmarkStart w:id="1721" w:name="_Toc427248211"/>
      <w:bookmarkStart w:id="1722" w:name="_Toc427332881"/>
      <w:bookmarkStart w:id="1723" w:name="_Toc427333576"/>
      <w:bookmarkStart w:id="1724" w:name="_Toc427159476"/>
      <w:bookmarkStart w:id="1725" w:name="_Toc427161231"/>
      <w:bookmarkStart w:id="1726" w:name="_Toc427162986"/>
      <w:bookmarkStart w:id="1727" w:name="_Toc427242928"/>
      <w:bookmarkStart w:id="1728" w:name="_Toc427244688"/>
      <w:bookmarkStart w:id="1729" w:name="_Toc427246447"/>
      <w:bookmarkStart w:id="1730" w:name="_Toc427248212"/>
      <w:bookmarkStart w:id="1731" w:name="_Toc427332882"/>
      <w:bookmarkStart w:id="1732" w:name="_Toc427333577"/>
      <w:bookmarkStart w:id="1733" w:name="_Toc427159477"/>
      <w:bookmarkStart w:id="1734" w:name="_Toc427161232"/>
      <w:bookmarkStart w:id="1735" w:name="_Toc427162987"/>
      <w:bookmarkStart w:id="1736" w:name="_Toc427242929"/>
      <w:bookmarkStart w:id="1737" w:name="_Toc427244689"/>
      <w:bookmarkStart w:id="1738" w:name="_Toc427246448"/>
      <w:bookmarkStart w:id="1739" w:name="_Toc427248213"/>
      <w:bookmarkStart w:id="1740" w:name="_Toc427332883"/>
      <w:bookmarkStart w:id="1741" w:name="_Toc427333578"/>
      <w:bookmarkStart w:id="1742" w:name="_Toc427159479"/>
      <w:bookmarkStart w:id="1743" w:name="_Toc427161234"/>
      <w:bookmarkStart w:id="1744" w:name="_Toc427162989"/>
      <w:bookmarkStart w:id="1745" w:name="_Toc427242931"/>
      <w:bookmarkStart w:id="1746" w:name="_Toc427244691"/>
      <w:bookmarkStart w:id="1747" w:name="_Toc427246450"/>
      <w:bookmarkStart w:id="1748" w:name="_Toc427248215"/>
      <w:bookmarkStart w:id="1749" w:name="_Toc427332885"/>
      <w:bookmarkStart w:id="1750" w:name="_Toc427333580"/>
      <w:bookmarkStart w:id="1751" w:name="_Toc427159485"/>
      <w:bookmarkStart w:id="1752" w:name="_Toc427161240"/>
      <w:bookmarkStart w:id="1753" w:name="_Toc427162995"/>
      <w:bookmarkStart w:id="1754" w:name="_Toc427242937"/>
      <w:bookmarkStart w:id="1755" w:name="_Toc427244697"/>
      <w:bookmarkStart w:id="1756" w:name="_Toc427246456"/>
      <w:bookmarkStart w:id="1757" w:name="_Toc427248221"/>
      <w:bookmarkStart w:id="1758" w:name="_Toc427332891"/>
      <w:bookmarkStart w:id="1759" w:name="_Toc427333586"/>
      <w:bookmarkStart w:id="1760" w:name="_Toc427159492"/>
      <w:bookmarkStart w:id="1761" w:name="_Toc427161247"/>
      <w:bookmarkStart w:id="1762" w:name="_Toc427163002"/>
      <w:bookmarkStart w:id="1763" w:name="_Toc427242944"/>
      <w:bookmarkStart w:id="1764" w:name="_Toc427244704"/>
      <w:bookmarkStart w:id="1765" w:name="_Toc427246463"/>
      <w:bookmarkStart w:id="1766" w:name="_Toc427248228"/>
      <w:bookmarkStart w:id="1767" w:name="_Toc427332898"/>
      <w:bookmarkStart w:id="1768" w:name="_Toc427333593"/>
      <w:bookmarkStart w:id="1769" w:name="_Toc427159499"/>
      <w:bookmarkStart w:id="1770" w:name="_Toc427161254"/>
      <w:bookmarkStart w:id="1771" w:name="_Toc427163009"/>
      <w:bookmarkStart w:id="1772" w:name="_Toc427242951"/>
      <w:bookmarkStart w:id="1773" w:name="_Toc427244711"/>
      <w:bookmarkStart w:id="1774" w:name="_Toc427246470"/>
      <w:bookmarkStart w:id="1775" w:name="_Toc427248235"/>
      <w:bookmarkStart w:id="1776" w:name="_Toc427332905"/>
      <w:bookmarkStart w:id="1777" w:name="_Toc427333600"/>
      <w:bookmarkStart w:id="1778" w:name="_Toc427159502"/>
      <w:bookmarkStart w:id="1779" w:name="_Toc427161257"/>
      <w:bookmarkStart w:id="1780" w:name="_Toc427163012"/>
      <w:bookmarkStart w:id="1781" w:name="_Toc427242954"/>
      <w:bookmarkStart w:id="1782" w:name="_Toc427244714"/>
      <w:bookmarkStart w:id="1783" w:name="_Toc427246473"/>
      <w:bookmarkStart w:id="1784" w:name="_Toc427248238"/>
      <w:bookmarkStart w:id="1785" w:name="_Toc427332908"/>
      <w:bookmarkStart w:id="1786" w:name="_Toc427333603"/>
      <w:bookmarkStart w:id="1787" w:name="_Toc427159504"/>
      <w:bookmarkStart w:id="1788" w:name="_Toc427161259"/>
      <w:bookmarkStart w:id="1789" w:name="_Toc427163014"/>
      <w:bookmarkStart w:id="1790" w:name="_Toc427242956"/>
      <w:bookmarkStart w:id="1791" w:name="_Toc427244716"/>
      <w:bookmarkStart w:id="1792" w:name="_Toc427246475"/>
      <w:bookmarkStart w:id="1793" w:name="_Toc427248240"/>
      <w:bookmarkStart w:id="1794" w:name="_Toc427332910"/>
      <w:bookmarkStart w:id="1795" w:name="_Toc427333605"/>
      <w:bookmarkStart w:id="1796" w:name="_Toc427159506"/>
      <w:bookmarkStart w:id="1797" w:name="_Toc427161261"/>
      <w:bookmarkStart w:id="1798" w:name="_Toc427163016"/>
      <w:bookmarkStart w:id="1799" w:name="_Toc427242958"/>
      <w:bookmarkStart w:id="1800" w:name="_Toc427244718"/>
      <w:bookmarkStart w:id="1801" w:name="_Toc427246477"/>
      <w:bookmarkStart w:id="1802" w:name="_Toc427248242"/>
      <w:bookmarkStart w:id="1803" w:name="_Toc427332912"/>
      <w:bookmarkStart w:id="1804" w:name="_Toc427333607"/>
      <w:bookmarkStart w:id="1805" w:name="_Toc427159507"/>
      <w:bookmarkStart w:id="1806" w:name="_Toc427161262"/>
      <w:bookmarkStart w:id="1807" w:name="_Toc427163017"/>
      <w:bookmarkStart w:id="1808" w:name="_Toc427242959"/>
      <w:bookmarkStart w:id="1809" w:name="_Toc427244719"/>
      <w:bookmarkStart w:id="1810" w:name="_Toc427246478"/>
      <w:bookmarkStart w:id="1811" w:name="_Toc427248243"/>
      <w:bookmarkStart w:id="1812" w:name="_Toc427332913"/>
      <w:bookmarkStart w:id="1813" w:name="_Toc427333608"/>
      <w:bookmarkStart w:id="1814" w:name="_Toc427159508"/>
      <w:bookmarkStart w:id="1815" w:name="_Toc427161263"/>
      <w:bookmarkStart w:id="1816" w:name="_Toc427163018"/>
      <w:bookmarkStart w:id="1817" w:name="_Toc427242960"/>
      <w:bookmarkStart w:id="1818" w:name="_Toc427244720"/>
      <w:bookmarkStart w:id="1819" w:name="_Toc427246479"/>
      <w:bookmarkStart w:id="1820" w:name="_Toc427248244"/>
      <w:bookmarkStart w:id="1821" w:name="_Toc427332914"/>
      <w:bookmarkStart w:id="1822" w:name="_Toc427333609"/>
      <w:bookmarkStart w:id="1823" w:name="_Toc427159509"/>
      <w:bookmarkStart w:id="1824" w:name="_Toc427161264"/>
      <w:bookmarkStart w:id="1825" w:name="_Toc427163019"/>
      <w:bookmarkStart w:id="1826" w:name="_Toc427242961"/>
      <w:bookmarkStart w:id="1827" w:name="_Toc427244721"/>
      <w:bookmarkStart w:id="1828" w:name="_Toc427246480"/>
      <w:bookmarkStart w:id="1829" w:name="_Toc427248245"/>
      <w:bookmarkStart w:id="1830" w:name="_Toc427332915"/>
      <w:bookmarkStart w:id="1831" w:name="_Toc427333610"/>
      <w:bookmarkStart w:id="1832" w:name="_Toc427159510"/>
      <w:bookmarkStart w:id="1833" w:name="_Toc427161265"/>
      <w:bookmarkStart w:id="1834" w:name="_Toc427163020"/>
      <w:bookmarkStart w:id="1835" w:name="_Toc427242962"/>
      <w:bookmarkStart w:id="1836" w:name="_Toc427244722"/>
      <w:bookmarkStart w:id="1837" w:name="_Toc427246481"/>
      <w:bookmarkStart w:id="1838" w:name="_Toc427248246"/>
      <w:bookmarkStart w:id="1839" w:name="_Toc427332916"/>
      <w:bookmarkStart w:id="1840" w:name="_Toc427333611"/>
      <w:bookmarkStart w:id="1841" w:name="_Toc427159514"/>
      <w:bookmarkStart w:id="1842" w:name="_Toc427161269"/>
      <w:bookmarkStart w:id="1843" w:name="_Toc427163024"/>
      <w:bookmarkStart w:id="1844" w:name="_Toc427242966"/>
      <w:bookmarkStart w:id="1845" w:name="_Toc427244726"/>
      <w:bookmarkStart w:id="1846" w:name="_Toc427246485"/>
      <w:bookmarkStart w:id="1847" w:name="_Toc427248250"/>
      <w:bookmarkStart w:id="1848" w:name="_Toc427332920"/>
      <w:bookmarkStart w:id="1849" w:name="_Toc427333615"/>
      <w:bookmarkStart w:id="1850" w:name="_Toc456706707"/>
      <w:bookmarkStart w:id="1851" w:name="_Toc456791904"/>
      <w:bookmarkStart w:id="1852" w:name="_Toc456792249"/>
      <w:bookmarkStart w:id="1853" w:name="_Toc456706708"/>
      <w:bookmarkStart w:id="1854" w:name="_Toc456791905"/>
      <w:bookmarkStart w:id="1855" w:name="_Toc456792250"/>
      <w:bookmarkStart w:id="1856" w:name="_Toc456706709"/>
      <w:bookmarkStart w:id="1857" w:name="_Toc456791906"/>
      <w:bookmarkStart w:id="1858" w:name="_Toc456792251"/>
      <w:bookmarkStart w:id="1859" w:name="_Toc456706710"/>
      <w:bookmarkStart w:id="1860" w:name="_Toc456791907"/>
      <w:bookmarkStart w:id="1861" w:name="_Toc456792252"/>
      <w:bookmarkStart w:id="1862" w:name="_Toc456706711"/>
      <w:bookmarkStart w:id="1863" w:name="_Toc456791908"/>
      <w:bookmarkStart w:id="1864" w:name="_Toc456792253"/>
      <w:bookmarkStart w:id="1865" w:name="_Toc456706712"/>
      <w:bookmarkStart w:id="1866" w:name="_Toc456791909"/>
      <w:bookmarkStart w:id="1867" w:name="_Toc456792254"/>
      <w:bookmarkStart w:id="1868" w:name="_Toc456706713"/>
      <w:bookmarkStart w:id="1869" w:name="_Toc456791910"/>
      <w:bookmarkStart w:id="1870" w:name="_Toc456792255"/>
      <w:bookmarkStart w:id="1871" w:name="_Toc456706714"/>
      <w:bookmarkStart w:id="1872" w:name="_Toc456791911"/>
      <w:bookmarkStart w:id="1873" w:name="_Toc456792256"/>
      <w:bookmarkStart w:id="1874" w:name="_Toc456706715"/>
      <w:bookmarkStart w:id="1875" w:name="_Toc456791912"/>
      <w:bookmarkStart w:id="1876" w:name="_Toc456792257"/>
      <w:bookmarkStart w:id="1877" w:name="_Toc456706716"/>
      <w:bookmarkStart w:id="1878" w:name="_Toc456791913"/>
      <w:bookmarkStart w:id="1879" w:name="_Toc456792258"/>
      <w:bookmarkStart w:id="1880" w:name="_Toc456706717"/>
      <w:bookmarkStart w:id="1881" w:name="_Toc456791914"/>
      <w:bookmarkStart w:id="1882" w:name="_Toc456792259"/>
      <w:bookmarkStart w:id="1883" w:name="_Toc456706718"/>
      <w:bookmarkStart w:id="1884" w:name="_Toc456791915"/>
      <w:bookmarkStart w:id="1885" w:name="_Toc456792260"/>
      <w:bookmarkStart w:id="1886" w:name="_Toc456706719"/>
      <w:bookmarkStart w:id="1887" w:name="_Toc456791916"/>
      <w:bookmarkStart w:id="1888" w:name="_Toc456792261"/>
      <w:bookmarkStart w:id="1889" w:name="_Toc456706720"/>
      <w:bookmarkStart w:id="1890" w:name="_Toc456791917"/>
      <w:bookmarkStart w:id="1891" w:name="_Toc456792262"/>
      <w:bookmarkStart w:id="1892" w:name="_Toc456706721"/>
      <w:bookmarkStart w:id="1893" w:name="_Toc456791918"/>
      <w:bookmarkStart w:id="1894" w:name="_Toc456792263"/>
      <w:bookmarkStart w:id="1895" w:name="_Toc456706722"/>
      <w:bookmarkStart w:id="1896" w:name="_Toc456791919"/>
      <w:bookmarkStart w:id="1897" w:name="_Toc456792264"/>
      <w:bookmarkStart w:id="1898" w:name="_Toc456706723"/>
      <w:bookmarkStart w:id="1899" w:name="_Toc456791920"/>
      <w:bookmarkStart w:id="1900" w:name="_Toc456792265"/>
      <w:bookmarkStart w:id="1901" w:name="_Toc456706724"/>
      <w:bookmarkStart w:id="1902" w:name="_Toc456791921"/>
      <w:bookmarkStart w:id="1903" w:name="_Toc456792266"/>
      <w:bookmarkStart w:id="1904" w:name="_Toc456706725"/>
      <w:bookmarkStart w:id="1905" w:name="_Toc456791922"/>
      <w:bookmarkStart w:id="1906" w:name="_Toc456792267"/>
      <w:bookmarkStart w:id="1907" w:name="_Toc456706726"/>
      <w:bookmarkStart w:id="1908" w:name="_Toc456791923"/>
      <w:bookmarkStart w:id="1909" w:name="_Toc456792268"/>
      <w:bookmarkStart w:id="1910" w:name="_Toc456706727"/>
      <w:bookmarkStart w:id="1911" w:name="_Toc456791924"/>
      <w:bookmarkStart w:id="1912" w:name="_Toc456792269"/>
      <w:bookmarkStart w:id="1913" w:name="_Toc456706728"/>
      <w:bookmarkStart w:id="1914" w:name="_Toc456791925"/>
      <w:bookmarkStart w:id="1915" w:name="_Toc456792270"/>
      <w:bookmarkStart w:id="1916" w:name="_Toc456706796"/>
      <w:bookmarkStart w:id="1917" w:name="_Toc456791993"/>
      <w:bookmarkStart w:id="1918" w:name="_Toc456792338"/>
      <w:bookmarkStart w:id="1919" w:name="_Toc456706797"/>
      <w:bookmarkStart w:id="1920" w:name="_Toc456791994"/>
      <w:bookmarkStart w:id="1921" w:name="_Toc456792339"/>
      <w:bookmarkStart w:id="1922" w:name="_Toc456706798"/>
      <w:bookmarkStart w:id="1923" w:name="_Toc456791995"/>
      <w:bookmarkStart w:id="1924" w:name="_Toc456792340"/>
      <w:bookmarkStart w:id="1925" w:name="_Toc456706799"/>
      <w:bookmarkStart w:id="1926" w:name="_Toc456791996"/>
      <w:bookmarkStart w:id="1927" w:name="_Toc456792341"/>
      <w:bookmarkStart w:id="1928" w:name="_Toc456706800"/>
      <w:bookmarkStart w:id="1929" w:name="_Toc456791997"/>
      <w:bookmarkStart w:id="1930" w:name="_Toc456792342"/>
      <w:bookmarkStart w:id="1931" w:name="_Toc456706801"/>
      <w:bookmarkStart w:id="1932" w:name="_Toc456791998"/>
      <w:bookmarkStart w:id="1933" w:name="_Toc456792343"/>
      <w:bookmarkStart w:id="1934" w:name="_Toc456706802"/>
      <w:bookmarkStart w:id="1935" w:name="_Toc456791999"/>
      <w:bookmarkStart w:id="1936" w:name="_Toc456792344"/>
      <w:bookmarkStart w:id="1937" w:name="_Toc456706803"/>
      <w:bookmarkStart w:id="1938" w:name="_Toc456792000"/>
      <w:bookmarkStart w:id="1939" w:name="_Toc456792345"/>
      <w:bookmarkStart w:id="1940" w:name="_Toc456792349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r w:rsidRPr="000D7F66">
        <w:t>Analiza kosztów i korzyści</w:t>
      </w:r>
      <w:bookmarkEnd w:id="1940"/>
    </w:p>
    <w:p w:rsidR="00EC0BB7" w:rsidRPr="000D7F66" w:rsidRDefault="00DD664D" w:rsidP="00DC3DBF">
      <w:r w:rsidRPr="00DD664D">
        <w:t>Formularz do wypełnienia w formacie MS Excel</w:t>
      </w:r>
    </w:p>
    <w:p w:rsidR="00CF23D3" w:rsidRDefault="00CF23D3" w:rsidP="00CF23D3">
      <w:pPr>
        <w:pStyle w:val="Nagwek3"/>
        <w:numPr>
          <w:ilvl w:val="0"/>
          <w:numId w:val="0"/>
        </w:numPr>
      </w:pPr>
      <w:bookmarkStart w:id="1941" w:name="_Toc427159556"/>
      <w:bookmarkStart w:id="1942" w:name="_Toc427161311"/>
      <w:bookmarkStart w:id="1943" w:name="_Toc427163066"/>
      <w:bookmarkStart w:id="1944" w:name="_Toc427243008"/>
      <w:bookmarkStart w:id="1945" w:name="_Toc427244768"/>
      <w:bookmarkStart w:id="1946" w:name="_Toc427246527"/>
      <w:bookmarkStart w:id="1947" w:name="_Toc427248292"/>
      <w:bookmarkStart w:id="1948" w:name="_Toc427333226"/>
      <w:bookmarkStart w:id="1949" w:name="_Toc427333653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r>
        <w:lastRenderedPageBreak/>
        <w:t>Opis tabel arkusza kalkulacyjnego</w:t>
      </w:r>
    </w:p>
    <w:p w:rsidR="00CF23D3" w:rsidRDefault="00CF23D3" w:rsidP="00EB20F2"/>
    <w:p w:rsidR="00EB20F2" w:rsidRDefault="00EB20F2" w:rsidP="00EB20F2">
      <w:r w:rsidRPr="00EB20F2">
        <w:t>W celu ułatwienia zrozumienia przyjętych indywidualnych założeń, dokonanych obliczeń i interpretacji wyników należy wypełnić poniższe tabele.</w:t>
      </w:r>
    </w:p>
    <w:p w:rsidR="00EB20F2" w:rsidRDefault="00EB20F2" w:rsidP="00EB20F2"/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3183"/>
      </w:tblGrid>
      <w:tr w:rsidR="000D2792" w:rsidTr="00A03C0D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założeń i obliczeń przyjętych do analizy finansowej i ekonomicznej</w:t>
            </w:r>
          </w:p>
        </w:tc>
      </w:tr>
      <w:tr w:rsidR="000D2792" w:rsidTr="00A03C0D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3183"/>
      </w:tblGrid>
      <w:tr w:rsidR="000D2792" w:rsidTr="00A03C0D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wyników analizy finansowej i ekonomicznej</w:t>
            </w: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EB20F2"/>
    <w:p w:rsidR="00EC0BB7" w:rsidRPr="000D7F66" w:rsidRDefault="00637EB7" w:rsidP="00DC3DBF">
      <w:pPr>
        <w:pStyle w:val="Nagwek1"/>
        <w:tabs>
          <w:tab w:val="clear" w:pos="-814"/>
        </w:tabs>
        <w:ind w:left="0" w:hanging="709"/>
      </w:pPr>
      <w:bookmarkStart w:id="1950" w:name="_Toc456706836"/>
      <w:bookmarkStart w:id="1951" w:name="_Toc456706873"/>
      <w:bookmarkStart w:id="1952" w:name="_Toc456706910"/>
      <w:bookmarkStart w:id="1953" w:name="_Toc456701223"/>
      <w:bookmarkStart w:id="1954" w:name="_Toc456701551"/>
      <w:bookmarkStart w:id="1955" w:name="_Toc456706943"/>
      <w:bookmarkStart w:id="1956" w:name="_Toc456792353"/>
      <w:bookmarkStart w:id="1957" w:name="_Toc248833081"/>
      <w:bookmarkEnd w:id="1950"/>
      <w:bookmarkEnd w:id="1951"/>
      <w:bookmarkEnd w:id="1952"/>
      <w:bookmarkEnd w:id="1953"/>
      <w:bookmarkEnd w:id="1954"/>
      <w:bookmarkEnd w:id="1955"/>
      <w:r w:rsidRPr="000D7F66">
        <w:t>Rekompensata z tytułu świadczenia usług publicznych w transporcie zbiorowym</w:t>
      </w:r>
      <w:bookmarkEnd w:id="1956"/>
      <w:r w:rsidRPr="000D7F66">
        <w:t xml:space="preserve"> </w:t>
      </w:r>
    </w:p>
    <w:p w:rsidR="00A37C80" w:rsidRPr="000D7F66" w:rsidRDefault="00A37C80" w:rsidP="00753CD9">
      <w:pPr>
        <w:pStyle w:val="Nagwek2"/>
      </w:pPr>
      <w:bookmarkStart w:id="1958" w:name="_Toc248833082"/>
      <w:bookmarkStart w:id="1959" w:name="_Toc456792354"/>
      <w:bookmarkEnd w:id="1957"/>
      <w:r w:rsidRPr="000D7F66">
        <w:t>Identyfikacja Wnioskodawcy i projektu na potrzeby dalszych wyliczeń</w:t>
      </w:r>
      <w:bookmarkEnd w:id="1958"/>
      <w:bookmarkEnd w:id="1959"/>
    </w:p>
    <w:tbl>
      <w:tblPr>
        <w:tblW w:w="13978" w:type="dxa"/>
        <w:tblInd w:w="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7513"/>
        <w:gridCol w:w="5174"/>
      </w:tblGrid>
      <w:tr w:rsidR="00BF5931" w:rsidRPr="000D7F66" w:rsidTr="002B18B6">
        <w:trPr>
          <w:trHeight w:val="255"/>
        </w:trPr>
        <w:tc>
          <w:tcPr>
            <w:tcW w:w="1291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Lp</w:t>
            </w:r>
            <w:r w:rsidR="00942287">
              <w:rPr>
                <w:rFonts w:cs="Arial"/>
                <w:b/>
                <w:bCs/>
                <w:color w:val="FFFFFF"/>
                <w:sz w:val="14"/>
                <w:szCs w:val="14"/>
              </w:rPr>
              <w:t>.</w:t>
            </w:r>
          </w:p>
        </w:tc>
        <w:tc>
          <w:tcPr>
            <w:tcW w:w="7513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174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ind w:left="210" w:hanging="21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0D7F66" w:rsidTr="002B18B6">
        <w:trPr>
          <w:trHeight w:val="263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7.1.1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organizatora publicznego transportu zbiorowego.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35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7.1.2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operatora publicznego transportu zbiorowego, a także jego formę prawną oraz status (podmiot wewnętrzny/zewnętrzny).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135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7.1.3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sposób wyboru operatora.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23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lastRenderedPageBreak/>
              <w:t>7.1.4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formę powierzenia operatorowi świadczenia usług w publicznym transporcie zbiorowym.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0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7.1.5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(ewentualnie planowaną) datę podpisania umowy o świadczenie usług publicznych (w szerokim rozumieniu rozporządzenia 1370/07), a także okres, na jaki została zawarta.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7.1.6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obszar, na jakim operator świadczy usługi w publicznym transporcie zbiorowym na podstawie ww. umowy.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961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7.1.7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W </w:t>
            </w:r>
            <w:proofErr w:type="gramStart"/>
            <w:r w:rsidRPr="00712C26">
              <w:rPr>
                <w:rFonts w:cs="Arial"/>
                <w:sz w:val="14"/>
                <w:szCs w:val="14"/>
              </w:rPr>
              <w:t>przypadku gdy</w:t>
            </w:r>
            <w:proofErr w:type="gramEnd"/>
            <w:r w:rsidRPr="00712C26">
              <w:rPr>
                <w:rFonts w:cs="Arial"/>
                <w:sz w:val="14"/>
                <w:szCs w:val="14"/>
              </w:rPr>
              <w:t xml:space="preserve"> wnioskodawcą jest organizator, proszę wskazać, czy składniki majątkowe nabyte/zmodernizowane w ramach projektu zostaną przekazane operatorowi. Jeżeli tak – należy dodatkowo zamieścić opis dotyczący planowanej formy przekazania oraz okresu jego trwania, strony ponoszącej koszty amortyzacji oraz zapisów umowy o świadczenie usług publicznych (ze wskazaniem poszczególnych paragrafów) regulujących kwestię wpływu przekazania majątku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664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7.1.8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W </w:t>
            </w:r>
            <w:proofErr w:type="gramStart"/>
            <w:r w:rsidRPr="00712C26">
              <w:rPr>
                <w:rFonts w:cs="Arial"/>
                <w:sz w:val="14"/>
                <w:szCs w:val="14"/>
              </w:rPr>
              <w:t>przypadku gdy</w:t>
            </w:r>
            <w:proofErr w:type="gramEnd"/>
            <w:r w:rsidRPr="00712C26">
              <w:rPr>
                <w:rFonts w:cs="Arial"/>
                <w:sz w:val="14"/>
                <w:szCs w:val="14"/>
              </w:rPr>
              <w:t xml:space="preserve"> wnioskodawcą jest operator należy zamieścić opis dotyczący zapisów umowy o świadczenie usług publicznych (ze wskazaniem poszczególnych paragrafów) regulujących kwestie zasad ubiegania się przez niego o dofinansowanie składników majątkowych oraz wpływu pozyskania dofinansowania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10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7.1.9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charakteryzujące Wnioskodawcę i projekt.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A37C80" w:rsidRPr="000D7F66" w:rsidRDefault="00A37C80" w:rsidP="00753CD9">
      <w:pPr>
        <w:pStyle w:val="Nagwek2"/>
      </w:pPr>
      <w:bookmarkStart w:id="1960" w:name="_Toc248833083"/>
      <w:bookmarkStart w:id="1961" w:name="_Toc456792355"/>
      <w:r w:rsidRPr="000D7F66">
        <w:t>Identyfikacja założeń wyliczania rekompensaty</w:t>
      </w:r>
      <w:bookmarkEnd w:id="1960"/>
      <w:bookmarkEnd w:id="1961"/>
    </w:p>
    <w:tbl>
      <w:tblPr>
        <w:tblW w:w="14049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3"/>
        <w:gridCol w:w="7551"/>
        <w:gridCol w:w="5245"/>
      </w:tblGrid>
      <w:tr w:rsidR="00BF5931" w:rsidRPr="00FE3C68" w:rsidTr="000C62BC">
        <w:trPr>
          <w:trHeight w:val="323"/>
        </w:trPr>
        <w:tc>
          <w:tcPr>
            <w:tcW w:w="1253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7551" w:type="dxa"/>
            <w:tcBorders>
              <w:bottom w:val="single" w:sz="4" w:space="0" w:color="999999"/>
            </w:tcBorders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245" w:type="dxa"/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FE3C68" w:rsidTr="00712C26">
        <w:trPr>
          <w:trHeight w:val="39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może odzyskać podatek VAT związany z zakupem środków trwałych nabytych/zmodernizowanych w ramach projektu? Należy uzasadnić udzieloną odpowiedź.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otrzymuje wpływy z biletów? Jeśli tak, proszę opisać, w jakiej wysokości lub proporcjach oraz na jakiej podstawie.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FE3C68" w:rsidTr="00712C26">
        <w:trPr>
          <w:trHeight w:val="452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Czy Wnioskodawca uzyskuje wynagrodzenie z innych źródeł niż za świadczenie usług w ramach umowy o świadczenie usług </w:t>
            </w:r>
            <w:proofErr w:type="gramStart"/>
            <w:r w:rsidRPr="00712C26">
              <w:rPr>
                <w:rFonts w:cs="Arial"/>
                <w:sz w:val="14"/>
                <w:szCs w:val="14"/>
              </w:rPr>
              <w:t xml:space="preserve">publicznych. </w:t>
            </w:r>
            <w:proofErr w:type="gramEnd"/>
            <w:r w:rsidRPr="00712C26">
              <w:rPr>
                <w:rFonts w:cs="Arial"/>
                <w:sz w:val="14"/>
                <w:szCs w:val="14"/>
              </w:rPr>
              <w:t>Jeśli tak, proszę wymienić ww. źródła oraz podać wysokość wynagrodzenia.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5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horyzont czasowy przyjęty do analizy odpowiada okresowi obowiązywania umowy o świadczenie usług publicznych? Jeżeli nie, proszę wskazać, w jaki sposób Wnioskodawca zagwarantuje świadczenie usług w wymaganym okresie.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prowadzi również inną działalność przewozową lub pozaprzewozową?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09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Czy występują efekty sieciowe wynikające z podpisania umowy? Jeśli tak, proszę </w:t>
            </w:r>
            <w:proofErr w:type="gramStart"/>
            <w:r w:rsidRPr="00712C26">
              <w:rPr>
                <w:rFonts w:cs="Arial"/>
                <w:sz w:val="14"/>
                <w:szCs w:val="14"/>
              </w:rPr>
              <w:t>wskazać jakie</w:t>
            </w:r>
            <w:proofErr w:type="gramEnd"/>
            <w:r w:rsidRPr="00712C26">
              <w:rPr>
                <w:rFonts w:cs="Arial"/>
                <w:sz w:val="14"/>
                <w:szCs w:val="14"/>
              </w:rPr>
              <w:t xml:space="preserve"> i w jakiej wysokości.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9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pozwala na osiągnięcie przez Wnioskodawcę zakładanego zwrotu z kapitału (zainwestowanego/własnego w zależności od podmiotu)?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36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kalkulacja przepływów pieniężnych w całym okresie analizy potwierdza zakładany poziom zwrotu z kapitału?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Czy rozsądny zysk z kapitału został przyjęty na poziomie 6% rocznie w ujęciu realnym? Jeśli nie, proszę opisać, z jakiego powodu, a </w:t>
            </w:r>
            <w:proofErr w:type="gramStart"/>
            <w:r w:rsidRPr="00712C26">
              <w:rPr>
                <w:rFonts w:cs="Arial"/>
                <w:sz w:val="14"/>
                <w:szCs w:val="14"/>
              </w:rPr>
              <w:t>także na jakich</w:t>
            </w:r>
            <w:proofErr w:type="gramEnd"/>
            <w:r w:rsidRPr="00712C26">
              <w:rPr>
                <w:rFonts w:cs="Arial"/>
                <w:sz w:val="14"/>
                <w:szCs w:val="14"/>
              </w:rPr>
              <w:t xml:space="preserve"> założeniach oparto ewentualne odchylenia.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Jaki jest poziom wyliczonej </w:t>
            </w:r>
            <w:proofErr w:type="gramStart"/>
            <w:r w:rsidRPr="00712C26">
              <w:rPr>
                <w:rFonts w:cs="Arial"/>
                <w:sz w:val="14"/>
                <w:szCs w:val="14"/>
              </w:rPr>
              <w:t>rekompensaty (jeśli</w:t>
            </w:r>
            <w:proofErr w:type="gramEnd"/>
            <w:r w:rsidRPr="00712C26">
              <w:rPr>
                <w:rFonts w:cs="Arial"/>
                <w:sz w:val="14"/>
                <w:szCs w:val="14"/>
              </w:rPr>
              <w:t xml:space="preserve"> rekompensata wykracza poza jeden rok, należy ją określić dla każdego roku wraz z wyszczególnieniem, jaki okres obejmuje podpisana przez Wnioskodawcę umowa o świadczenie usług publicznych)?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Czy wyliczony za pomocą rekompensaty zysk przekracza rozsądny zysk? Jeśli tak, należy wskazać, o ile procentowo i jaką to stanowi wartość w złotych, a </w:t>
            </w:r>
            <w:proofErr w:type="gramStart"/>
            <w:r w:rsidRPr="00712C26">
              <w:rPr>
                <w:rFonts w:cs="Arial"/>
                <w:sz w:val="14"/>
                <w:szCs w:val="14"/>
              </w:rPr>
              <w:t>także w jaki</w:t>
            </w:r>
            <w:proofErr w:type="gramEnd"/>
            <w:r w:rsidRPr="00712C26">
              <w:rPr>
                <w:rFonts w:cs="Arial"/>
                <w:sz w:val="14"/>
                <w:szCs w:val="14"/>
              </w:rPr>
              <w:t xml:space="preserve"> sposób wpływa na obliczenia luki w finansowaniu.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3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lastRenderedPageBreak/>
              <w:t>7.2.12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jakim procencie zysk netto roku obrotowego jest zachowany w przedsiębiorstwie, zwiększając kapitał własny Wnioskodawcy?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wypłaty dywidendy i/lub inne zmniejszenia zysku?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 sposób zysk netto roku obrotowego jest reinwestowany w przedsiębiorstwie?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Czy pominięto wpływ rozliczeń z tytułu podatku VAT na pozycje bilansowe Wnioskodawcy? Jeśli nie, proszę </w:t>
            </w:r>
            <w:proofErr w:type="gramStart"/>
            <w:r w:rsidRPr="00712C26">
              <w:rPr>
                <w:rFonts w:cs="Arial"/>
                <w:sz w:val="14"/>
                <w:szCs w:val="14"/>
              </w:rPr>
              <w:t>wskazać dlaczego</w:t>
            </w:r>
            <w:proofErr w:type="gramEnd"/>
            <w:r w:rsidRPr="00712C26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16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712C26">
              <w:rPr>
                <w:rFonts w:cs="Arial"/>
                <w:sz w:val="14"/>
                <w:szCs w:val="14"/>
              </w:rPr>
              <w:t>7.2.16</w:t>
            </w:r>
            <w:proofErr w:type="gramEnd"/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analizę przeprowadzono w cenach stałych?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6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wartość całkowitych wydatków kwalifikowalnych w projekcie przekracza kwotę 1 mln euro? Jeśli tak, to czy projekt generuje dochód w myśl art. 61 rozporządzenia 1303/2013?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7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Jeśli występuje wartość rezydualna w kalkulacji, </w:t>
            </w:r>
            <w:proofErr w:type="gramStart"/>
            <w:r w:rsidRPr="00712C26">
              <w:rPr>
                <w:rFonts w:cs="Arial"/>
                <w:sz w:val="14"/>
                <w:szCs w:val="14"/>
              </w:rPr>
              <w:t>to w jaki</w:t>
            </w:r>
            <w:proofErr w:type="gramEnd"/>
            <w:r w:rsidRPr="00712C26">
              <w:rPr>
                <w:rFonts w:cs="Arial"/>
                <w:sz w:val="14"/>
                <w:szCs w:val="14"/>
              </w:rPr>
              <w:t xml:space="preserve"> sposób ją skalkulowano?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Czy wyliczona rekompensata uwzględnia dotację w wysokości odpowiadającej wnioskowi o dofinansowanie? Jeśli nie, proszę </w:t>
            </w:r>
            <w:proofErr w:type="gramStart"/>
            <w:r w:rsidRPr="00712C26">
              <w:rPr>
                <w:rFonts w:cs="Arial"/>
                <w:sz w:val="14"/>
                <w:szCs w:val="14"/>
              </w:rPr>
              <w:t>wskazać dlaczego</w:t>
            </w:r>
            <w:proofErr w:type="gramEnd"/>
            <w:r w:rsidRPr="00712C26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2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712C26">
              <w:rPr>
                <w:rFonts w:cs="Arial"/>
                <w:sz w:val="14"/>
                <w:szCs w:val="14"/>
              </w:rPr>
              <w:t>7.2.20</w:t>
            </w:r>
            <w:proofErr w:type="gramEnd"/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niezbędne do obliczenia rekompensaty.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jc w:val="left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2A0700" w:rsidRDefault="002A0700" w:rsidP="00712C26"/>
    <w:p w:rsidR="002B18B6" w:rsidRDefault="002976DD" w:rsidP="00F65050">
      <w:pPr>
        <w:spacing w:before="0"/>
        <w:jc w:val="left"/>
        <w:sectPr w:rsidR="002B18B6" w:rsidSect="00463A76">
          <w:pgSz w:w="16838" w:h="11906" w:orient="landscape" w:code="9"/>
          <w:pgMar w:top="1695" w:right="1701" w:bottom="992" w:left="1418" w:header="720" w:footer="408" w:gutter="0"/>
          <w:cols w:space="708"/>
          <w:docGrid w:linePitch="360"/>
        </w:sectPr>
      </w:pPr>
      <w:bookmarkStart w:id="1962" w:name="_Toc456792356"/>
      <w:r>
        <w:br w:type="page"/>
      </w:r>
      <w:bookmarkEnd w:id="1962"/>
      <w:r w:rsidR="00246CFE">
        <w:rPr>
          <w:noProof/>
        </w:rPr>
        <w:pict>
          <v:shape id="_x0000_s1030" type="#_x0000_t202" style="position:absolute;margin-left:-10.85pt;margin-top:506pt;width:475pt;height:65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</w:txbxContent>
            </v:textbox>
          </v:shape>
        </w:pict>
      </w:r>
      <w:r w:rsidR="002A0700" w:rsidRPr="00712C2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414102</wp:posOffset>
            </wp:positionH>
            <wp:positionV relativeFrom="paragraph">
              <wp:posOffset>7367325</wp:posOffset>
            </wp:positionV>
            <wp:extent cx="4821382" cy="531937"/>
            <wp:effectExtent l="0" t="0" r="0" b="1905"/>
            <wp:wrapNone/>
            <wp:docPr id="107" name="Obraz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02B" w:rsidRPr="00E006A7" w:rsidRDefault="008D302B" w:rsidP="00236B0D"/>
    <w:p w:rsidR="008D302B" w:rsidRPr="000D7F66" w:rsidRDefault="00246CFE" w:rsidP="00236B0D">
      <w:r>
        <w:rPr>
          <w:rFonts w:ascii="Times New Roman" w:hAnsi="Times New Roman"/>
          <w:noProof/>
          <w:sz w:val="24"/>
        </w:rPr>
        <w:pict>
          <v:shape id="_x0000_s1031" type="#_x0000_t202" style="position:absolute;left:0;text-align:left;margin-left:1.05pt;margin-top:504.05pt;width:475pt;height:134.2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" filled="f" stroked="f">
            <v:textbox>
              <w:txbxContent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</w:p>
                <w:p w:rsidR="00A03C0D" w:rsidRDefault="00A03C0D" w:rsidP="001A2DB4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20920" cy="531495"/>
                        <wp:effectExtent l="0" t="0" r="0" b="1905"/>
                        <wp:docPr id="515" name="Obraz 5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" name="Obraz 107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0920" cy="531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18B6" w:rsidRPr="00712C26">
        <w:rPr>
          <w:noProof/>
        </w:rPr>
        <w:drawing>
          <wp:inline distT="0" distB="0" distL="0" distR="0">
            <wp:extent cx="5854065" cy="8406499"/>
            <wp:effectExtent l="0" t="0" r="0" b="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840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02B" w:rsidRPr="000D7F66" w:rsidSect="002B18B6">
      <w:pgSz w:w="11906" w:h="16838" w:code="9"/>
      <w:pgMar w:top="1701" w:right="992" w:bottom="1418" w:left="1695" w:header="720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5D9A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0D" w:rsidRDefault="00A03C0D">
      <w:r>
        <w:separator/>
      </w:r>
    </w:p>
  </w:endnote>
  <w:endnote w:type="continuationSeparator" w:id="0">
    <w:p w:rsidR="00A03C0D" w:rsidRDefault="00A0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774425"/>
      <w:docPartObj>
        <w:docPartGallery w:val="Page Numbers (Bottom of Page)"/>
        <w:docPartUnique/>
      </w:docPartObj>
    </w:sdtPr>
    <w:sdtEndPr/>
    <w:sdtContent>
      <w:sdt>
        <w:sdtPr>
          <w:id w:val="272362205"/>
          <w:docPartObj>
            <w:docPartGallery w:val="Page Numbers (Top of Page)"/>
            <w:docPartUnique/>
          </w:docPartObj>
        </w:sdtPr>
        <w:sdtEndPr/>
        <w:sdtContent>
          <w:p w:rsidR="00A03C0D" w:rsidRDefault="00A03C0D">
            <w:pPr>
              <w:pStyle w:val="Stopka"/>
              <w:jc w:val="right"/>
            </w:pPr>
            <w:r>
              <w:t xml:space="preserve">Strona </w:t>
            </w:r>
            <w:r w:rsidR="009D6EF4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D6EF4">
              <w:rPr>
                <w:b/>
                <w:bCs/>
                <w:sz w:val="24"/>
              </w:rPr>
              <w:fldChar w:fldCharType="separate"/>
            </w:r>
            <w:r w:rsidR="00246CFE">
              <w:rPr>
                <w:b/>
                <w:bCs/>
                <w:noProof/>
              </w:rPr>
              <w:t>1</w:t>
            </w:r>
            <w:r w:rsidR="009D6EF4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9D6EF4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D6EF4">
              <w:rPr>
                <w:b/>
                <w:bCs/>
                <w:sz w:val="24"/>
              </w:rPr>
              <w:fldChar w:fldCharType="separate"/>
            </w:r>
            <w:r w:rsidR="00246CFE">
              <w:rPr>
                <w:b/>
                <w:bCs/>
                <w:noProof/>
              </w:rPr>
              <w:t>20</w:t>
            </w:r>
            <w:r w:rsidR="009D6EF4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A03C0D" w:rsidRDefault="00A03C0D" w:rsidP="00DC3DBF">
    <w:pPr>
      <w:pBdr>
        <w:top w:val="single" w:sz="12" w:space="0" w:color="72AF8E"/>
      </w:pBdr>
      <w:jc w:val="right"/>
      <w:rPr>
        <w:color w:val="333333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0D" w:rsidRDefault="00A03C0D">
      <w:r>
        <w:separator/>
      </w:r>
    </w:p>
  </w:footnote>
  <w:footnote w:type="continuationSeparator" w:id="0">
    <w:p w:rsidR="00A03C0D" w:rsidRDefault="00A03C0D">
      <w:r>
        <w:continuationSeparator/>
      </w:r>
    </w:p>
  </w:footnote>
  <w:footnote w:id="1">
    <w:p w:rsidR="00246CFE" w:rsidRDefault="00246CFE" w:rsidP="00246CFE">
      <w:pPr>
        <w:pStyle w:val="Tekstprzypisudolnego"/>
        <w:rPr>
          <w:ins w:id="334" w:author="eprzybylska" w:date="2018-04-27T12:25:00Z"/>
        </w:rPr>
      </w:pPr>
      <w:ins w:id="335" w:author="eprzybylska" w:date="2018-04-27T12:25:00Z">
        <w:r>
          <w:rPr>
            <w:rStyle w:val="Odwoanieprzypisudolnego"/>
          </w:rPr>
          <w:footnoteRef/>
        </w:r>
        <w:r>
          <w:t xml:space="preserve"> Co do zasady jeden </w:t>
        </w:r>
        <w:proofErr w:type="gramStart"/>
        <w:r>
          <w:t xml:space="preserve">wskaźnik. </w:t>
        </w:r>
        <w:proofErr w:type="gramEnd"/>
        <w:r>
          <w:t xml:space="preserve">W </w:t>
        </w:r>
        <w:proofErr w:type="gramStart"/>
        <w:r>
          <w:t>przypadku gdy</w:t>
        </w:r>
        <w:proofErr w:type="gramEnd"/>
        <w:r>
          <w:t xml:space="preserve"> ze względu na specyfikę oraz planowany sposób wykorzystywania infrastruktury nie ma możliwości posłużenia się jednym wskaźnikiem, wnioskodawca może wprowadzić dodatkowy wskaźnik.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C0D" w:rsidRPr="001A591C" w:rsidRDefault="00A03C0D" w:rsidP="00CE2936">
    <w:pPr>
      <w:pStyle w:val="Nagwek"/>
      <w:jc w:val="center"/>
      <w:rPr>
        <w:szCs w:val="16"/>
      </w:rPr>
    </w:pPr>
    <w:r>
      <w:rPr>
        <w:szCs w:val="16"/>
      </w:rPr>
      <w:t>Formularz studium wykonalności dla projektów inwestycyjnych ubiegających się o wsparcie z EFRR w ramach RPO WZ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44A0"/>
    <w:multiLevelType w:val="hybridMultilevel"/>
    <w:tmpl w:val="EE7E04F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F2DF6"/>
    <w:multiLevelType w:val="hybridMultilevel"/>
    <w:tmpl w:val="DE68CCB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213E"/>
    <w:multiLevelType w:val="hybridMultilevel"/>
    <w:tmpl w:val="592C5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082"/>
    <w:multiLevelType w:val="hybridMultilevel"/>
    <w:tmpl w:val="D00E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C44A1"/>
    <w:multiLevelType w:val="hybridMultilevel"/>
    <w:tmpl w:val="0A887A2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75268"/>
    <w:multiLevelType w:val="hybridMultilevel"/>
    <w:tmpl w:val="EB0E3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120B6"/>
    <w:multiLevelType w:val="hybridMultilevel"/>
    <w:tmpl w:val="18A8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81CEF"/>
    <w:multiLevelType w:val="hybridMultilevel"/>
    <w:tmpl w:val="8762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B5D27"/>
    <w:multiLevelType w:val="hybridMultilevel"/>
    <w:tmpl w:val="FB4C1FFE"/>
    <w:lvl w:ilvl="0" w:tplc="C4D00574">
      <w:start w:val="1"/>
      <w:numFmt w:val="bullet"/>
      <w:lvlText w:val=""/>
      <w:lvlJc w:val="left"/>
      <w:pPr>
        <w:ind w:left="720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5F7B"/>
    <w:multiLevelType w:val="hybridMultilevel"/>
    <w:tmpl w:val="652493E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654D4"/>
    <w:multiLevelType w:val="hybridMultilevel"/>
    <w:tmpl w:val="011E4FF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81AB1"/>
    <w:multiLevelType w:val="hybridMultilevel"/>
    <w:tmpl w:val="71261CA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64DB"/>
    <w:multiLevelType w:val="hybridMultilevel"/>
    <w:tmpl w:val="CD80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3918F0"/>
    <w:multiLevelType w:val="hybridMultilevel"/>
    <w:tmpl w:val="62C0FB40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12A0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F54232"/>
    <w:multiLevelType w:val="hybridMultilevel"/>
    <w:tmpl w:val="6DAE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487A10"/>
    <w:multiLevelType w:val="hybridMultilevel"/>
    <w:tmpl w:val="226E5076"/>
    <w:lvl w:ilvl="0" w:tplc="C4D00574">
      <w:start w:val="1"/>
      <w:numFmt w:val="bullet"/>
      <w:lvlText w:val=""/>
      <w:lvlJc w:val="left"/>
      <w:pPr>
        <w:ind w:left="783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13BE044B"/>
    <w:multiLevelType w:val="hybridMultilevel"/>
    <w:tmpl w:val="C7BE434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AF0DCC"/>
    <w:multiLevelType w:val="hybridMultilevel"/>
    <w:tmpl w:val="FE06C4E8"/>
    <w:name w:val="WW8Num1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8">
    <w:nsid w:val="15BE3EAB"/>
    <w:multiLevelType w:val="hybridMultilevel"/>
    <w:tmpl w:val="A49EB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B65C61"/>
    <w:multiLevelType w:val="hybridMultilevel"/>
    <w:tmpl w:val="5CA0E574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9B56474"/>
    <w:multiLevelType w:val="hybridMultilevel"/>
    <w:tmpl w:val="08E6CB0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B246A92"/>
    <w:multiLevelType w:val="hybridMultilevel"/>
    <w:tmpl w:val="48AA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E846C72"/>
    <w:multiLevelType w:val="hybridMultilevel"/>
    <w:tmpl w:val="37984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0436AA4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F342EA"/>
    <w:multiLevelType w:val="hybridMultilevel"/>
    <w:tmpl w:val="99106FB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>
    <w:nsid w:val="21795170"/>
    <w:multiLevelType w:val="hybridMultilevel"/>
    <w:tmpl w:val="14289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2F2664B"/>
    <w:multiLevelType w:val="multilevel"/>
    <w:tmpl w:val="3208CD06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53521E3"/>
    <w:multiLevelType w:val="hybridMultilevel"/>
    <w:tmpl w:val="66C86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6216C26"/>
    <w:multiLevelType w:val="hybridMultilevel"/>
    <w:tmpl w:val="8AEE47B8"/>
    <w:lvl w:ilvl="0" w:tplc="BB600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86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40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4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04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AB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0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A4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2658387D"/>
    <w:multiLevelType w:val="hybridMultilevel"/>
    <w:tmpl w:val="9EBE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751798F"/>
    <w:multiLevelType w:val="hybridMultilevel"/>
    <w:tmpl w:val="5024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768006B"/>
    <w:multiLevelType w:val="hybridMultilevel"/>
    <w:tmpl w:val="DADCE932"/>
    <w:lvl w:ilvl="0" w:tplc="8788DA44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4">
    <w:nsid w:val="28661479"/>
    <w:multiLevelType w:val="hybridMultilevel"/>
    <w:tmpl w:val="3174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8AB58C4"/>
    <w:multiLevelType w:val="hybridMultilevel"/>
    <w:tmpl w:val="53FA118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93925F9"/>
    <w:multiLevelType w:val="hybridMultilevel"/>
    <w:tmpl w:val="F29A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AF06935"/>
    <w:multiLevelType w:val="hybridMultilevel"/>
    <w:tmpl w:val="6F8A9506"/>
    <w:lvl w:ilvl="0" w:tplc="02EEE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B35C7A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B383892"/>
    <w:multiLevelType w:val="hybridMultilevel"/>
    <w:tmpl w:val="0034134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E4559FA"/>
    <w:multiLevelType w:val="hybridMultilevel"/>
    <w:tmpl w:val="0F66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41">
    <w:nsid w:val="2F4827FA"/>
    <w:multiLevelType w:val="hybridMultilevel"/>
    <w:tmpl w:val="343AF1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31D02537"/>
    <w:multiLevelType w:val="hybridMultilevel"/>
    <w:tmpl w:val="EE80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22037AC"/>
    <w:multiLevelType w:val="hybridMultilevel"/>
    <w:tmpl w:val="0B10E08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25D5FF7"/>
    <w:multiLevelType w:val="hybridMultilevel"/>
    <w:tmpl w:val="A2CC0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2DC67A0"/>
    <w:multiLevelType w:val="hybridMultilevel"/>
    <w:tmpl w:val="8410F058"/>
    <w:lvl w:ilvl="0" w:tplc="21AE7CFA">
      <w:start w:val="1"/>
      <w:numFmt w:val="bullet"/>
      <w:lvlText w:val="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331F6706"/>
    <w:multiLevelType w:val="multilevel"/>
    <w:tmpl w:val="54FA8B94"/>
    <w:lvl w:ilvl="0">
      <w:start w:val="6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48">
    <w:nsid w:val="34C82697"/>
    <w:multiLevelType w:val="hybridMultilevel"/>
    <w:tmpl w:val="6B5AC192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6F336BF"/>
    <w:multiLevelType w:val="hybridMultilevel"/>
    <w:tmpl w:val="0102E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8566D47"/>
    <w:multiLevelType w:val="hybridMultilevel"/>
    <w:tmpl w:val="1DC6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7F7FD7"/>
    <w:multiLevelType w:val="hybridMultilevel"/>
    <w:tmpl w:val="436285A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3AB20223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3">
    <w:nsid w:val="3AF17ECE"/>
    <w:multiLevelType w:val="hybridMultilevel"/>
    <w:tmpl w:val="9BDA8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F73DF0"/>
    <w:multiLevelType w:val="hybridMultilevel"/>
    <w:tmpl w:val="B8507E62"/>
    <w:lvl w:ilvl="0" w:tplc="EBF0E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CEA2260"/>
    <w:multiLevelType w:val="hybridMultilevel"/>
    <w:tmpl w:val="FC24B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D634B1D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7">
    <w:nsid w:val="3FE61ABE"/>
    <w:multiLevelType w:val="hybridMultilevel"/>
    <w:tmpl w:val="3110B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183744C"/>
    <w:multiLevelType w:val="hybridMultilevel"/>
    <w:tmpl w:val="7B5E3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2C11F63"/>
    <w:multiLevelType w:val="hybridMultilevel"/>
    <w:tmpl w:val="A25C4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3596461"/>
    <w:multiLevelType w:val="hybridMultilevel"/>
    <w:tmpl w:val="4770EC56"/>
    <w:lvl w:ilvl="0" w:tplc="0FFED9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42B657D"/>
    <w:multiLevelType w:val="hybridMultilevel"/>
    <w:tmpl w:val="892E218A"/>
    <w:lvl w:ilvl="0" w:tplc="0415000F">
      <w:start w:val="1"/>
      <w:numFmt w:val="decimal"/>
      <w:lvlText w:val="%1."/>
      <w:lvlJc w:val="left"/>
      <w:pPr>
        <w:ind w:left="266" w:hanging="360"/>
      </w:p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62">
    <w:nsid w:val="46043BC8"/>
    <w:multiLevelType w:val="hybridMultilevel"/>
    <w:tmpl w:val="7B98F8DC"/>
    <w:lvl w:ilvl="0" w:tplc="91281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6BF5886"/>
    <w:multiLevelType w:val="hybridMultilevel"/>
    <w:tmpl w:val="AD784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36348F"/>
    <w:multiLevelType w:val="hybridMultilevel"/>
    <w:tmpl w:val="28CA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9A456EA"/>
    <w:multiLevelType w:val="hybridMultilevel"/>
    <w:tmpl w:val="4F7C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A9C7A9B"/>
    <w:multiLevelType w:val="hybridMultilevel"/>
    <w:tmpl w:val="9E220FE6"/>
    <w:lvl w:ilvl="0" w:tplc="04150001">
      <w:start w:val="1"/>
      <w:numFmt w:val="bullet"/>
      <w:lvlText w:val=""/>
      <w:lvlJc w:val="left"/>
      <w:pPr>
        <w:ind w:left="13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67">
    <w:nsid w:val="4AA1395D"/>
    <w:multiLevelType w:val="hybridMultilevel"/>
    <w:tmpl w:val="E6AE432C"/>
    <w:lvl w:ilvl="0" w:tplc="196A5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AC82D0E"/>
    <w:multiLevelType w:val="hybridMultilevel"/>
    <w:tmpl w:val="6576D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ADC2238"/>
    <w:multiLevelType w:val="hybridMultilevel"/>
    <w:tmpl w:val="0A0CE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4E6A71C5"/>
    <w:multiLevelType w:val="hybridMultilevel"/>
    <w:tmpl w:val="E40C27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4EEE37D5"/>
    <w:multiLevelType w:val="hybridMultilevel"/>
    <w:tmpl w:val="45263E6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4FCD218E"/>
    <w:multiLevelType w:val="hybridMultilevel"/>
    <w:tmpl w:val="87B230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0575915"/>
    <w:multiLevelType w:val="hybridMultilevel"/>
    <w:tmpl w:val="9EE0A8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945F98"/>
    <w:multiLevelType w:val="hybridMultilevel"/>
    <w:tmpl w:val="0AB8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2C34844"/>
    <w:multiLevelType w:val="hybridMultilevel"/>
    <w:tmpl w:val="2EC2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2E8474B"/>
    <w:multiLevelType w:val="hybridMultilevel"/>
    <w:tmpl w:val="89D2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30110C0"/>
    <w:multiLevelType w:val="hybridMultilevel"/>
    <w:tmpl w:val="6D8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71C1CEB"/>
    <w:multiLevelType w:val="hybridMultilevel"/>
    <w:tmpl w:val="16C62E78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7A639B1"/>
    <w:multiLevelType w:val="hybridMultilevel"/>
    <w:tmpl w:val="FD6CC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9C35FC3"/>
    <w:multiLevelType w:val="hybridMultilevel"/>
    <w:tmpl w:val="01CA13E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D5418F7"/>
    <w:multiLevelType w:val="hybridMultilevel"/>
    <w:tmpl w:val="CFC086E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5F3A789F"/>
    <w:multiLevelType w:val="hybridMultilevel"/>
    <w:tmpl w:val="96864060"/>
    <w:lvl w:ilvl="0" w:tplc="FFFFFFFF">
      <w:start w:val="1"/>
      <w:numFmt w:val="bullet"/>
      <w:lvlText w:val=""/>
      <w:lvlJc w:val="left"/>
      <w:pPr>
        <w:ind w:left="783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3">
    <w:nsid w:val="60FF6D71"/>
    <w:multiLevelType w:val="hybridMultilevel"/>
    <w:tmpl w:val="A46C436C"/>
    <w:lvl w:ilvl="0" w:tplc="35C08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18D2E5C"/>
    <w:multiLevelType w:val="hybridMultilevel"/>
    <w:tmpl w:val="545A971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62720680"/>
    <w:multiLevelType w:val="hybridMultilevel"/>
    <w:tmpl w:val="22AECA16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37249D1"/>
    <w:multiLevelType w:val="multilevel"/>
    <w:tmpl w:val="F8928C2E"/>
    <w:numStyleLink w:val="ListaDEDZ"/>
  </w:abstractNum>
  <w:abstractNum w:abstractNumId="87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8">
    <w:nsid w:val="65500A76"/>
    <w:multiLevelType w:val="hybridMultilevel"/>
    <w:tmpl w:val="017AFF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79D43A6"/>
    <w:multiLevelType w:val="hybridMultilevel"/>
    <w:tmpl w:val="177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95063FE"/>
    <w:multiLevelType w:val="hybridMultilevel"/>
    <w:tmpl w:val="8A84568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6AAB7290"/>
    <w:multiLevelType w:val="hybridMultilevel"/>
    <w:tmpl w:val="F53A6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B154ADA"/>
    <w:multiLevelType w:val="hybridMultilevel"/>
    <w:tmpl w:val="DB6A048A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B171BFA"/>
    <w:multiLevelType w:val="hybridMultilevel"/>
    <w:tmpl w:val="0EDED09C"/>
    <w:lvl w:ilvl="0" w:tplc="B35C7A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6B364493"/>
    <w:multiLevelType w:val="hybridMultilevel"/>
    <w:tmpl w:val="EF58A81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6BD06445"/>
    <w:multiLevelType w:val="hybridMultilevel"/>
    <w:tmpl w:val="470018AC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C431749"/>
    <w:multiLevelType w:val="hybridMultilevel"/>
    <w:tmpl w:val="1CA09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6DBC18E6"/>
    <w:multiLevelType w:val="multilevel"/>
    <w:tmpl w:val="C6E85C4C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100">
    <w:nsid w:val="6E0E4FBE"/>
    <w:multiLevelType w:val="hybridMultilevel"/>
    <w:tmpl w:val="8A8E0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E9650AC"/>
    <w:multiLevelType w:val="hybridMultilevel"/>
    <w:tmpl w:val="21204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ED94D5A"/>
    <w:multiLevelType w:val="hybridMultilevel"/>
    <w:tmpl w:val="8E2A49CE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F795200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00718A2"/>
    <w:multiLevelType w:val="hybridMultilevel"/>
    <w:tmpl w:val="2B8E7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01E0FED"/>
    <w:multiLevelType w:val="hybridMultilevel"/>
    <w:tmpl w:val="3E4C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10F0CD4"/>
    <w:multiLevelType w:val="hybridMultilevel"/>
    <w:tmpl w:val="BFB0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241089E"/>
    <w:multiLevelType w:val="hybridMultilevel"/>
    <w:tmpl w:val="7BD414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5F2130D"/>
    <w:multiLevelType w:val="hybridMultilevel"/>
    <w:tmpl w:val="65D4F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7788605D"/>
    <w:multiLevelType w:val="hybridMultilevel"/>
    <w:tmpl w:val="251E48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794D4670"/>
    <w:multiLevelType w:val="hybridMultilevel"/>
    <w:tmpl w:val="DF488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7A706031"/>
    <w:multiLevelType w:val="hybridMultilevel"/>
    <w:tmpl w:val="064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AD74D25"/>
    <w:multiLevelType w:val="hybridMultilevel"/>
    <w:tmpl w:val="B764E82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BFD659F"/>
    <w:multiLevelType w:val="hybridMultilevel"/>
    <w:tmpl w:val="8EF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7D0C0BD9"/>
    <w:multiLevelType w:val="multilevel"/>
    <w:tmpl w:val="5E6A97AA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b w:val="0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781"/>
        </w:tabs>
        <w:ind w:left="2205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116">
    <w:nsid w:val="7ECB7F36"/>
    <w:multiLevelType w:val="hybridMultilevel"/>
    <w:tmpl w:val="32A08A1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7F251539"/>
    <w:multiLevelType w:val="hybridMultilevel"/>
    <w:tmpl w:val="A01277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5"/>
  </w:num>
  <w:num w:numId="2">
    <w:abstractNumId w:val="95"/>
  </w:num>
  <w:num w:numId="3">
    <w:abstractNumId w:val="109"/>
  </w:num>
  <w:num w:numId="4">
    <w:abstractNumId w:val="94"/>
  </w:num>
  <w:num w:numId="5">
    <w:abstractNumId w:val="98"/>
  </w:num>
  <w:num w:numId="6">
    <w:abstractNumId w:val="1"/>
  </w:num>
  <w:num w:numId="7">
    <w:abstractNumId w:val="90"/>
  </w:num>
  <w:num w:numId="8">
    <w:abstractNumId w:val="78"/>
  </w:num>
  <w:num w:numId="9">
    <w:abstractNumId w:val="21"/>
  </w:num>
  <w:num w:numId="10">
    <w:abstractNumId w:val="0"/>
  </w:num>
  <w:num w:numId="11">
    <w:abstractNumId w:val="42"/>
  </w:num>
  <w:num w:numId="12">
    <w:abstractNumId w:val="19"/>
  </w:num>
  <w:num w:numId="13">
    <w:abstractNumId w:val="38"/>
  </w:num>
  <w:num w:numId="14">
    <w:abstractNumId w:val="117"/>
  </w:num>
  <w:num w:numId="15">
    <w:abstractNumId w:val="35"/>
  </w:num>
  <w:num w:numId="16">
    <w:abstractNumId w:val="20"/>
  </w:num>
  <w:num w:numId="17">
    <w:abstractNumId w:val="11"/>
  </w:num>
  <w:num w:numId="18">
    <w:abstractNumId w:val="116"/>
  </w:num>
  <w:num w:numId="19">
    <w:abstractNumId w:val="9"/>
  </w:num>
  <w:num w:numId="20">
    <w:abstractNumId w:val="84"/>
  </w:num>
  <w:num w:numId="21">
    <w:abstractNumId w:val="51"/>
  </w:num>
  <w:num w:numId="22">
    <w:abstractNumId w:val="81"/>
  </w:num>
  <w:num w:numId="23">
    <w:abstractNumId w:val="108"/>
  </w:num>
  <w:num w:numId="24">
    <w:abstractNumId w:val="111"/>
  </w:num>
  <w:num w:numId="25">
    <w:abstractNumId w:val="71"/>
  </w:num>
  <w:num w:numId="26">
    <w:abstractNumId w:val="10"/>
  </w:num>
  <w:num w:numId="27">
    <w:abstractNumId w:val="46"/>
  </w:num>
  <w:num w:numId="28">
    <w:abstractNumId w:val="87"/>
  </w:num>
  <w:num w:numId="29">
    <w:abstractNumId w:val="33"/>
  </w:num>
  <w:num w:numId="30">
    <w:abstractNumId w:val="89"/>
  </w:num>
  <w:num w:numId="31">
    <w:abstractNumId w:val="74"/>
  </w:num>
  <w:num w:numId="32">
    <w:abstractNumId w:val="64"/>
  </w:num>
  <w:num w:numId="33">
    <w:abstractNumId w:val="79"/>
  </w:num>
  <w:num w:numId="34">
    <w:abstractNumId w:val="68"/>
  </w:num>
  <w:num w:numId="35">
    <w:abstractNumId w:val="97"/>
  </w:num>
  <w:num w:numId="36">
    <w:abstractNumId w:val="39"/>
  </w:num>
  <w:num w:numId="37">
    <w:abstractNumId w:val="75"/>
  </w:num>
  <w:num w:numId="38">
    <w:abstractNumId w:val="7"/>
  </w:num>
  <w:num w:numId="39">
    <w:abstractNumId w:val="50"/>
  </w:num>
  <w:num w:numId="40">
    <w:abstractNumId w:val="57"/>
  </w:num>
  <w:num w:numId="41">
    <w:abstractNumId w:val="28"/>
  </w:num>
  <w:num w:numId="42">
    <w:abstractNumId w:val="110"/>
  </w:num>
  <w:num w:numId="43">
    <w:abstractNumId w:val="36"/>
  </w:num>
  <w:num w:numId="44">
    <w:abstractNumId w:val="76"/>
  </w:num>
  <w:num w:numId="45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3"/>
  </w:num>
  <w:num w:numId="47">
    <w:abstractNumId w:val="63"/>
  </w:num>
  <w:num w:numId="48">
    <w:abstractNumId w:val="69"/>
  </w:num>
  <w:num w:numId="49">
    <w:abstractNumId w:val="23"/>
  </w:num>
  <w:num w:numId="50">
    <w:abstractNumId w:val="3"/>
  </w:num>
  <w:num w:numId="51">
    <w:abstractNumId w:val="70"/>
  </w:num>
  <w:num w:numId="52">
    <w:abstractNumId w:val="2"/>
  </w:num>
  <w:num w:numId="53">
    <w:abstractNumId w:val="40"/>
  </w:num>
  <w:num w:numId="54">
    <w:abstractNumId w:val="86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</w:num>
  <w:num w:numId="55">
    <w:abstractNumId w:val="107"/>
  </w:num>
  <w:num w:numId="56">
    <w:abstractNumId w:val="105"/>
  </w:num>
  <w:num w:numId="57">
    <w:abstractNumId w:val="37"/>
  </w:num>
  <w:num w:numId="58">
    <w:abstractNumId w:val="16"/>
  </w:num>
  <w:num w:numId="59">
    <w:abstractNumId w:val="113"/>
  </w:num>
  <w:num w:numId="60">
    <w:abstractNumId w:val="112"/>
  </w:num>
  <w:num w:numId="61">
    <w:abstractNumId w:val="77"/>
  </w:num>
  <w:num w:numId="62">
    <w:abstractNumId w:val="22"/>
  </w:num>
  <w:num w:numId="63">
    <w:abstractNumId w:val="12"/>
  </w:num>
  <w:num w:numId="64">
    <w:abstractNumId w:val="104"/>
  </w:num>
  <w:num w:numId="65">
    <w:abstractNumId w:val="32"/>
  </w:num>
  <w:num w:numId="66">
    <w:abstractNumId w:val="58"/>
  </w:num>
  <w:num w:numId="67">
    <w:abstractNumId w:val="14"/>
  </w:num>
  <w:num w:numId="68">
    <w:abstractNumId w:val="17"/>
  </w:num>
  <w:num w:numId="69">
    <w:abstractNumId w:val="30"/>
  </w:num>
  <w:num w:numId="70">
    <w:abstractNumId w:val="41"/>
  </w:num>
  <w:num w:numId="71">
    <w:abstractNumId w:val="25"/>
  </w:num>
  <w:num w:numId="72">
    <w:abstractNumId w:val="103"/>
  </w:num>
  <w:num w:numId="73">
    <w:abstractNumId w:val="24"/>
  </w:num>
  <w:num w:numId="74">
    <w:abstractNumId w:val="53"/>
  </w:num>
  <w:num w:numId="75">
    <w:abstractNumId w:val="115"/>
  </w:num>
  <w:num w:numId="76">
    <w:abstractNumId w:val="115"/>
  </w:num>
  <w:num w:numId="77">
    <w:abstractNumId w:val="72"/>
  </w:num>
  <w:num w:numId="78">
    <w:abstractNumId w:val="62"/>
  </w:num>
  <w:num w:numId="79">
    <w:abstractNumId w:val="115"/>
  </w:num>
  <w:num w:numId="80">
    <w:abstractNumId w:val="115"/>
  </w:num>
  <w:num w:numId="81">
    <w:abstractNumId w:val="83"/>
  </w:num>
  <w:num w:numId="82">
    <w:abstractNumId w:val="34"/>
  </w:num>
  <w:num w:numId="83">
    <w:abstractNumId w:val="114"/>
  </w:num>
  <w:num w:numId="84">
    <w:abstractNumId w:val="102"/>
  </w:num>
  <w:num w:numId="85">
    <w:abstractNumId w:val="82"/>
  </w:num>
  <w:num w:numId="86">
    <w:abstractNumId w:val="96"/>
  </w:num>
  <w:num w:numId="87">
    <w:abstractNumId w:val="5"/>
  </w:num>
  <w:num w:numId="88">
    <w:abstractNumId w:val="100"/>
  </w:num>
  <w:num w:numId="89">
    <w:abstractNumId w:val="101"/>
  </w:num>
  <w:num w:numId="90">
    <w:abstractNumId w:val="115"/>
  </w:num>
  <w:num w:numId="91">
    <w:abstractNumId w:val="43"/>
  </w:num>
  <w:num w:numId="92">
    <w:abstractNumId w:val="6"/>
  </w:num>
  <w:num w:numId="93">
    <w:abstractNumId w:val="8"/>
  </w:num>
  <w:num w:numId="94">
    <w:abstractNumId w:val="15"/>
  </w:num>
  <w:num w:numId="95">
    <w:abstractNumId w:val="18"/>
  </w:num>
  <w:num w:numId="96">
    <w:abstractNumId w:val="29"/>
  </w:num>
  <w:num w:numId="97">
    <w:abstractNumId w:val="54"/>
  </w:num>
  <w:num w:numId="98">
    <w:abstractNumId w:val="115"/>
  </w:num>
  <w:num w:numId="99">
    <w:abstractNumId w:val="115"/>
  </w:num>
  <w:num w:numId="100">
    <w:abstractNumId w:val="115"/>
  </w:num>
  <w:num w:numId="101">
    <w:abstractNumId w:val="115"/>
  </w:num>
  <w:num w:numId="102">
    <w:abstractNumId w:val="115"/>
  </w:num>
  <w:num w:numId="103">
    <w:abstractNumId w:val="85"/>
  </w:num>
  <w:num w:numId="104">
    <w:abstractNumId w:val="80"/>
  </w:num>
  <w:num w:numId="105">
    <w:abstractNumId w:val="4"/>
  </w:num>
  <w:num w:numId="106">
    <w:abstractNumId w:val="48"/>
  </w:num>
  <w:num w:numId="107">
    <w:abstractNumId w:val="44"/>
  </w:num>
  <w:num w:numId="108">
    <w:abstractNumId w:val="115"/>
  </w:num>
  <w:num w:numId="109">
    <w:abstractNumId w:val="115"/>
  </w:num>
  <w:num w:numId="110">
    <w:abstractNumId w:val="115"/>
  </w:num>
  <w:num w:numId="111">
    <w:abstractNumId w:val="59"/>
  </w:num>
  <w:num w:numId="112">
    <w:abstractNumId w:val="115"/>
  </w:num>
  <w:num w:numId="113">
    <w:abstractNumId w:val="115"/>
  </w:num>
  <w:num w:numId="114">
    <w:abstractNumId w:val="115"/>
  </w:num>
  <w:num w:numId="115">
    <w:abstractNumId w:val="115"/>
  </w:num>
  <w:num w:numId="11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7"/>
  </w:num>
  <w:num w:numId="118">
    <w:abstractNumId w:val="91"/>
  </w:num>
  <w:num w:numId="119">
    <w:abstractNumId w:val="65"/>
  </w:num>
  <w:num w:numId="120">
    <w:abstractNumId w:val="61"/>
  </w:num>
  <w:num w:numId="121">
    <w:abstractNumId w:val="49"/>
  </w:num>
  <w:num w:numId="122">
    <w:abstractNumId w:val="115"/>
  </w:num>
  <w:num w:numId="123">
    <w:abstractNumId w:val="31"/>
  </w:num>
  <w:num w:numId="124">
    <w:abstractNumId w:val="88"/>
  </w:num>
  <w:num w:numId="125">
    <w:abstractNumId w:val="106"/>
  </w:num>
  <w:num w:numId="126">
    <w:abstractNumId w:val="55"/>
  </w:num>
  <w:num w:numId="127">
    <w:abstractNumId w:val="93"/>
  </w:num>
  <w:num w:numId="128">
    <w:abstractNumId w:val="92"/>
  </w:num>
  <w:num w:numId="129">
    <w:abstractNumId w:val="115"/>
    <w:lvlOverride w:ilvl="0">
      <w:startOverride w:val="5"/>
    </w:lvlOverride>
    <w:lvlOverride w:ilvl="1">
      <w:startOverride w:val="2"/>
    </w:lvlOverride>
  </w:num>
  <w:num w:numId="130">
    <w:abstractNumId w:val="47"/>
  </w:num>
  <w:num w:numId="131">
    <w:abstractNumId w:val="52"/>
  </w:num>
  <w:num w:numId="132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99"/>
  </w:num>
  <w:num w:numId="134">
    <w:abstractNumId w:val="56"/>
  </w:num>
  <w:num w:numId="135">
    <w:abstractNumId w:val="13"/>
  </w:num>
  <w:num w:numId="136">
    <w:abstractNumId w:val="26"/>
  </w:num>
  <w:num w:numId="137">
    <w:abstractNumId w:val="67"/>
  </w:num>
  <w:num w:numId="138">
    <w:abstractNumId w:val="66"/>
  </w:num>
  <w:num w:numId="139">
    <w:abstractNumId w:val="60"/>
  </w:num>
  <w:num w:numId="140">
    <w:abstractNumId w:val="45"/>
  </w:num>
  <w:numIdMacAtCleanup w:val="14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K">
    <w15:presenceInfo w15:providerId="None" w15:userId="M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hyphenationZone w:val="425"/>
  <w:characterSpacingControl w:val="doNotCompress"/>
  <w:hdrShapeDefaults>
    <o:shapedefaults v:ext="edit" spidmax="31745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EF0271"/>
    <w:rsid w:val="0000243B"/>
    <w:rsid w:val="00002FAC"/>
    <w:rsid w:val="000042C0"/>
    <w:rsid w:val="00005ED2"/>
    <w:rsid w:val="0000712A"/>
    <w:rsid w:val="00012D35"/>
    <w:rsid w:val="0001323E"/>
    <w:rsid w:val="00014B6B"/>
    <w:rsid w:val="00016AE8"/>
    <w:rsid w:val="00017C59"/>
    <w:rsid w:val="00020ABB"/>
    <w:rsid w:val="000231BD"/>
    <w:rsid w:val="00023CE2"/>
    <w:rsid w:val="00024C21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219"/>
    <w:rsid w:val="000648A5"/>
    <w:rsid w:val="00066896"/>
    <w:rsid w:val="0006756F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48B"/>
    <w:rsid w:val="000A1BEB"/>
    <w:rsid w:val="000A2275"/>
    <w:rsid w:val="000A7D60"/>
    <w:rsid w:val="000B12B6"/>
    <w:rsid w:val="000B167C"/>
    <w:rsid w:val="000B5AD8"/>
    <w:rsid w:val="000B7767"/>
    <w:rsid w:val="000C280D"/>
    <w:rsid w:val="000C3BD6"/>
    <w:rsid w:val="000C62BC"/>
    <w:rsid w:val="000C71BF"/>
    <w:rsid w:val="000C79DC"/>
    <w:rsid w:val="000D2792"/>
    <w:rsid w:val="000D50E0"/>
    <w:rsid w:val="000D5278"/>
    <w:rsid w:val="000D566C"/>
    <w:rsid w:val="000D5E83"/>
    <w:rsid w:val="000D6127"/>
    <w:rsid w:val="000D6A01"/>
    <w:rsid w:val="000D71EA"/>
    <w:rsid w:val="000D7F66"/>
    <w:rsid w:val="000E3BAA"/>
    <w:rsid w:val="000E4CAC"/>
    <w:rsid w:val="000E5398"/>
    <w:rsid w:val="000E5FE9"/>
    <w:rsid w:val="000E6844"/>
    <w:rsid w:val="000F103B"/>
    <w:rsid w:val="000F1573"/>
    <w:rsid w:val="000F16EE"/>
    <w:rsid w:val="000F5EC8"/>
    <w:rsid w:val="000F7394"/>
    <w:rsid w:val="000F7E96"/>
    <w:rsid w:val="00100A37"/>
    <w:rsid w:val="001016E9"/>
    <w:rsid w:val="0010244E"/>
    <w:rsid w:val="00102FF4"/>
    <w:rsid w:val="00116015"/>
    <w:rsid w:val="001161EF"/>
    <w:rsid w:val="00116B68"/>
    <w:rsid w:val="00117EF2"/>
    <w:rsid w:val="0012151A"/>
    <w:rsid w:val="001221E5"/>
    <w:rsid w:val="0012382B"/>
    <w:rsid w:val="001258F7"/>
    <w:rsid w:val="00126919"/>
    <w:rsid w:val="001273C6"/>
    <w:rsid w:val="00127963"/>
    <w:rsid w:val="0013038F"/>
    <w:rsid w:val="001326E6"/>
    <w:rsid w:val="001356EE"/>
    <w:rsid w:val="00140955"/>
    <w:rsid w:val="00142078"/>
    <w:rsid w:val="001462DB"/>
    <w:rsid w:val="0014764B"/>
    <w:rsid w:val="00150056"/>
    <w:rsid w:val="0015051A"/>
    <w:rsid w:val="00152CCC"/>
    <w:rsid w:val="001542ED"/>
    <w:rsid w:val="00154849"/>
    <w:rsid w:val="00155C84"/>
    <w:rsid w:val="00160761"/>
    <w:rsid w:val="00160FA9"/>
    <w:rsid w:val="00161730"/>
    <w:rsid w:val="00163FEB"/>
    <w:rsid w:val="00170192"/>
    <w:rsid w:val="00171AE6"/>
    <w:rsid w:val="001732CB"/>
    <w:rsid w:val="001739C9"/>
    <w:rsid w:val="001756AE"/>
    <w:rsid w:val="001758E4"/>
    <w:rsid w:val="00175F4F"/>
    <w:rsid w:val="001767CB"/>
    <w:rsid w:val="00177CB6"/>
    <w:rsid w:val="00180B47"/>
    <w:rsid w:val="00181B20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236B"/>
    <w:rsid w:val="001A2DB4"/>
    <w:rsid w:val="001A4661"/>
    <w:rsid w:val="001A4DAE"/>
    <w:rsid w:val="001A54A9"/>
    <w:rsid w:val="001A591C"/>
    <w:rsid w:val="001B281E"/>
    <w:rsid w:val="001B296C"/>
    <w:rsid w:val="001B4C27"/>
    <w:rsid w:val="001B60C7"/>
    <w:rsid w:val="001C0E5A"/>
    <w:rsid w:val="001C30D5"/>
    <w:rsid w:val="001D0DEF"/>
    <w:rsid w:val="001E09BE"/>
    <w:rsid w:val="001E192A"/>
    <w:rsid w:val="001E3735"/>
    <w:rsid w:val="001E47E4"/>
    <w:rsid w:val="001F0482"/>
    <w:rsid w:val="001F0D65"/>
    <w:rsid w:val="001F3FCB"/>
    <w:rsid w:val="001F5CE8"/>
    <w:rsid w:val="002005D5"/>
    <w:rsid w:val="00202B58"/>
    <w:rsid w:val="00203419"/>
    <w:rsid w:val="00203617"/>
    <w:rsid w:val="00203729"/>
    <w:rsid w:val="00203AC0"/>
    <w:rsid w:val="0020725C"/>
    <w:rsid w:val="00211EFB"/>
    <w:rsid w:val="00212850"/>
    <w:rsid w:val="00212949"/>
    <w:rsid w:val="00212B8F"/>
    <w:rsid w:val="002130E3"/>
    <w:rsid w:val="002130E7"/>
    <w:rsid w:val="00215A96"/>
    <w:rsid w:val="00217E09"/>
    <w:rsid w:val="00217EE7"/>
    <w:rsid w:val="0022059D"/>
    <w:rsid w:val="00220AE5"/>
    <w:rsid w:val="00220FE0"/>
    <w:rsid w:val="00223A79"/>
    <w:rsid w:val="00224B5D"/>
    <w:rsid w:val="0023094E"/>
    <w:rsid w:val="00230AE7"/>
    <w:rsid w:val="002323C2"/>
    <w:rsid w:val="0023345A"/>
    <w:rsid w:val="00236B0D"/>
    <w:rsid w:val="00240BEA"/>
    <w:rsid w:val="00244BA9"/>
    <w:rsid w:val="002457AB"/>
    <w:rsid w:val="00246336"/>
    <w:rsid w:val="002468F7"/>
    <w:rsid w:val="00246CFE"/>
    <w:rsid w:val="00250F24"/>
    <w:rsid w:val="002537DA"/>
    <w:rsid w:val="002558B6"/>
    <w:rsid w:val="0026383D"/>
    <w:rsid w:val="00265B43"/>
    <w:rsid w:val="00266460"/>
    <w:rsid w:val="00270792"/>
    <w:rsid w:val="00271987"/>
    <w:rsid w:val="00272C3A"/>
    <w:rsid w:val="00272E70"/>
    <w:rsid w:val="00273424"/>
    <w:rsid w:val="00281515"/>
    <w:rsid w:val="00281D62"/>
    <w:rsid w:val="00285515"/>
    <w:rsid w:val="002856BB"/>
    <w:rsid w:val="0028580A"/>
    <w:rsid w:val="00285FA0"/>
    <w:rsid w:val="00290237"/>
    <w:rsid w:val="00293D3D"/>
    <w:rsid w:val="00293F32"/>
    <w:rsid w:val="002947F8"/>
    <w:rsid w:val="00294DB8"/>
    <w:rsid w:val="00296FF2"/>
    <w:rsid w:val="002972FB"/>
    <w:rsid w:val="002976DD"/>
    <w:rsid w:val="002A0700"/>
    <w:rsid w:val="002A3399"/>
    <w:rsid w:val="002A34C3"/>
    <w:rsid w:val="002A4B62"/>
    <w:rsid w:val="002A6115"/>
    <w:rsid w:val="002A7591"/>
    <w:rsid w:val="002A7C18"/>
    <w:rsid w:val="002B0A22"/>
    <w:rsid w:val="002B18B6"/>
    <w:rsid w:val="002B20F9"/>
    <w:rsid w:val="002B25D7"/>
    <w:rsid w:val="002B2C54"/>
    <w:rsid w:val="002B53A5"/>
    <w:rsid w:val="002B7854"/>
    <w:rsid w:val="002C0570"/>
    <w:rsid w:val="002C1EF5"/>
    <w:rsid w:val="002C3BBD"/>
    <w:rsid w:val="002C4582"/>
    <w:rsid w:val="002C739E"/>
    <w:rsid w:val="002C7D1A"/>
    <w:rsid w:val="002D471F"/>
    <w:rsid w:val="002D48E5"/>
    <w:rsid w:val="002D70D4"/>
    <w:rsid w:val="002D780B"/>
    <w:rsid w:val="002E1090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14440"/>
    <w:rsid w:val="00314628"/>
    <w:rsid w:val="00317BEC"/>
    <w:rsid w:val="00321BA7"/>
    <w:rsid w:val="00323B58"/>
    <w:rsid w:val="00324D71"/>
    <w:rsid w:val="003309EF"/>
    <w:rsid w:val="00331001"/>
    <w:rsid w:val="003313A0"/>
    <w:rsid w:val="003325A3"/>
    <w:rsid w:val="00332FD5"/>
    <w:rsid w:val="0033306A"/>
    <w:rsid w:val="00334F41"/>
    <w:rsid w:val="00337942"/>
    <w:rsid w:val="00337A08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C77"/>
    <w:rsid w:val="0036225E"/>
    <w:rsid w:val="00363E3E"/>
    <w:rsid w:val="0036735E"/>
    <w:rsid w:val="00367B1B"/>
    <w:rsid w:val="00371F23"/>
    <w:rsid w:val="003750A4"/>
    <w:rsid w:val="00375CAA"/>
    <w:rsid w:val="003808C1"/>
    <w:rsid w:val="00381A52"/>
    <w:rsid w:val="00381FEC"/>
    <w:rsid w:val="00382EAE"/>
    <w:rsid w:val="00385AEF"/>
    <w:rsid w:val="0038736F"/>
    <w:rsid w:val="00387EA3"/>
    <w:rsid w:val="00387F28"/>
    <w:rsid w:val="00390368"/>
    <w:rsid w:val="00391599"/>
    <w:rsid w:val="00393063"/>
    <w:rsid w:val="0039317D"/>
    <w:rsid w:val="00397579"/>
    <w:rsid w:val="003A0D19"/>
    <w:rsid w:val="003A653B"/>
    <w:rsid w:val="003A6C6D"/>
    <w:rsid w:val="003A6F5E"/>
    <w:rsid w:val="003A7B56"/>
    <w:rsid w:val="003A7C5A"/>
    <w:rsid w:val="003B029B"/>
    <w:rsid w:val="003B2371"/>
    <w:rsid w:val="003B257C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3610"/>
    <w:rsid w:val="003D5909"/>
    <w:rsid w:val="003D61D6"/>
    <w:rsid w:val="003E07E3"/>
    <w:rsid w:val="003E46BE"/>
    <w:rsid w:val="003E7033"/>
    <w:rsid w:val="003E74C2"/>
    <w:rsid w:val="003F3389"/>
    <w:rsid w:val="003F5AD9"/>
    <w:rsid w:val="003F78C7"/>
    <w:rsid w:val="003F7D73"/>
    <w:rsid w:val="00401A8D"/>
    <w:rsid w:val="00404CE3"/>
    <w:rsid w:val="004057C2"/>
    <w:rsid w:val="004073E7"/>
    <w:rsid w:val="004127EC"/>
    <w:rsid w:val="0041351D"/>
    <w:rsid w:val="0041456C"/>
    <w:rsid w:val="00416535"/>
    <w:rsid w:val="00425DF0"/>
    <w:rsid w:val="004315DB"/>
    <w:rsid w:val="004340C0"/>
    <w:rsid w:val="00434D00"/>
    <w:rsid w:val="00436E45"/>
    <w:rsid w:val="004407B1"/>
    <w:rsid w:val="004412D8"/>
    <w:rsid w:val="004455C2"/>
    <w:rsid w:val="00446319"/>
    <w:rsid w:val="00446687"/>
    <w:rsid w:val="004466B0"/>
    <w:rsid w:val="004513BA"/>
    <w:rsid w:val="004528A7"/>
    <w:rsid w:val="00452D6E"/>
    <w:rsid w:val="004559E2"/>
    <w:rsid w:val="00456752"/>
    <w:rsid w:val="00460ED3"/>
    <w:rsid w:val="00462879"/>
    <w:rsid w:val="004635D8"/>
    <w:rsid w:val="00463A76"/>
    <w:rsid w:val="0046476E"/>
    <w:rsid w:val="0046546C"/>
    <w:rsid w:val="00465566"/>
    <w:rsid w:val="00466E34"/>
    <w:rsid w:val="00467053"/>
    <w:rsid w:val="00467A0A"/>
    <w:rsid w:val="004733D7"/>
    <w:rsid w:val="0047524B"/>
    <w:rsid w:val="00475839"/>
    <w:rsid w:val="00482675"/>
    <w:rsid w:val="00483AE1"/>
    <w:rsid w:val="004858F7"/>
    <w:rsid w:val="00487303"/>
    <w:rsid w:val="00487A26"/>
    <w:rsid w:val="00490595"/>
    <w:rsid w:val="00490B7D"/>
    <w:rsid w:val="0049156E"/>
    <w:rsid w:val="00491CA6"/>
    <w:rsid w:val="00492FFA"/>
    <w:rsid w:val="004941DB"/>
    <w:rsid w:val="00494FD7"/>
    <w:rsid w:val="004971A3"/>
    <w:rsid w:val="00497B05"/>
    <w:rsid w:val="004A1190"/>
    <w:rsid w:val="004A37BF"/>
    <w:rsid w:val="004A54CA"/>
    <w:rsid w:val="004A6A5C"/>
    <w:rsid w:val="004A6EA6"/>
    <w:rsid w:val="004B0844"/>
    <w:rsid w:val="004B264C"/>
    <w:rsid w:val="004B2DBD"/>
    <w:rsid w:val="004B44BB"/>
    <w:rsid w:val="004B68CB"/>
    <w:rsid w:val="004C0F22"/>
    <w:rsid w:val="004C261F"/>
    <w:rsid w:val="004C26D3"/>
    <w:rsid w:val="004C5145"/>
    <w:rsid w:val="004C53A9"/>
    <w:rsid w:val="004C5ACF"/>
    <w:rsid w:val="004C6247"/>
    <w:rsid w:val="004C65EA"/>
    <w:rsid w:val="004D20C8"/>
    <w:rsid w:val="004D2711"/>
    <w:rsid w:val="004D3C12"/>
    <w:rsid w:val="004D4179"/>
    <w:rsid w:val="004D4D67"/>
    <w:rsid w:val="004E058B"/>
    <w:rsid w:val="004E0AF9"/>
    <w:rsid w:val="004E2216"/>
    <w:rsid w:val="004E4360"/>
    <w:rsid w:val="004E4DCB"/>
    <w:rsid w:val="004F002E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0654B"/>
    <w:rsid w:val="005106A1"/>
    <w:rsid w:val="005110BE"/>
    <w:rsid w:val="00513CB0"/>
    <w:rsid w:val="00513CFA"/>
    <w:rsid w:val="005145B0"/>
    <w:rsid w:val="00520F80"/>
    <w:rsid w:val="00523946"/>
    <w:rsid w:val="00523F0B"/>
    <w:rsid w:val="00525AE4"/>
    <w:rsid w:val="00525FE4"/>
    <w:rsid w:val="005314A1"/>
    <w:rsid w:val="005321BA"/>
    <w:rsid w:val="005326A9"/>
    <w:rsid w:val="005374B7"/>
    <w:rsid w:val="0053766F"/>
    <w:rsid w:val="0054235F"/>
    <w:rsid w:val="005431C1"/>
    <w:rsid w:val="005439FE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013"/>
    <w:rsid w:val="0056765F"/>
    <w:rsid w:val="00571576"/>
    <w:rsid w:val="005722AB"/>
    <w:rsid w:val="00573784"/>
    <w:rsid w:val="00575271"/>
    <w:rsid w:val="0057543C"/>
    <w:rsid w:val="005827B8"/>
    <w:rsid w:val="0058670A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5522"/>
    <w:rsid w:val="005A6B99"/>
    <w:rsid w:val="005A6FB2"/>
    <w:rsid w:val="005A720F"/>
    <w:rsid w:val="005B22C8"/>
    <w:rsid w:val="005B5AD2"/>
    <w:rsid w:val="005B602B"/>
    <w:rsid w:val="005B7FB0"/>
    <w:rsid w:val="005C16AC"/>
    <w:rsid w:val="005C4908"/>
    <w:rsid w:val="005C59FC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1103"/>
    <w:rsid w:val="00603B85"/>
    <w:rsid w:val="00606470"/>
    <w:rsid w:val="00606756"/>
    <w:rsid w:val="0060715A"/>
    <w:rsid w:val="00607DCA"/>
    <w:rsid w:val="0061012D"/>
    <w:rsid w:val="006103D0"/>
    <w:rsid w:val="00610CB6"/>
    <w:rsid w:val="006136BD"/>
    <w:rsid w:val="00613F23"/>
    <w:rsid w:val="00614C30"/>
    <w:rsid w:val="00614C6D"/>
    <w:rsid w:val="00615F67"/>
    <w:rsid w:val="00616F6A"/>
    <w:rsid w:val="00617741"/>
    <w:rsid w:val="006202EF"/>
    <w:rsid w:val="0062273C"/>
    <w:rsid w:val="006244F0"/>
    <w:rsid w:val="00634FD7"/>
    <w:rsid w:val="00636708"/>
    <w:rsid w:val="00637EB7"/>
    <w:rsid w:val="00641B94"/>
    <w:rsid w:val="00644AFF"/>
    <w:rsid w:val="00645E80"/>
    <w:rsid w:val="00646DC5"/>
    <w:rsid w:val="006478C4"/>
    <w:rsid w:val="00647D62"/>
    <w:rsid w:val="0065017C"/>
    <w:rsid w:val="006553F2"/>
    <w:rsid w:val="00655FB5"/>
    <w:rsid w:val="00660978"/>
    <w:rsid w:val="00663402"/>
    <w:rsid w:val="006643DF"/>
    <w:rsid w:val="00664402"/>
    <w:rsid w:val="006659BC"/>
    <w:rsid w:val="00671803"/>
    <w:rsid w:val="00672119"/>
    <w:rsid w:val="006728B1"/>
    <w:rsid w:val="00673FB2"/>
    <w:rsid w:val="00677435"/>
    <w:rsid w:val="006841BD"/>
    <w:rsid w:val="00684E9C"/>
    <w:rsid w:val="00685B20"/>
    <w:rsid w:val="00687450"/>
    <w:rsid w:val="00692795"/>
    <w:rsid w:val="006A01AF"/>
    <w:rsid w:val="006A09CE"/>
    <w:rsid w:val="006A2D0F"/>
    <w:rsid w:val="006A34A2"/>
    <w:rsid w:val="006A3CB3"/>
    <w:rsid w:val="006A4879"/>
    <w:rsid w:val="006A4D14"/>
    <w:rsid w:val="006A7491"/>
    <w:rsid w:val="006A795A"/>
    <w:rsid w:val="006B0EC5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2914"/>
    <w:rsid w:val="006E4C3B"/>
    <w:rsid w:val="006E72EE"/>
    <w:rsid w:val="006F02E6"/>
    <w:rsid w:val="006F1351"/>
    <w:rsid w:val="006F1665"/>
    <w:rsid w:val="006F26E2"/>
    <w:rsid w:val="006F3810"/>
    <w:rsid w:val="006F6C58"/>
    <w:rsid w:val="00700D51"/>
    <w:rsid w:val="0070249F"/>
    <w:rsid w:val="00704756"/>
    <w:rsid w:val="00705F6B"/>
    <w:rsid w:val="007061EC"/>
    <w:rsid w:val="00711DC3"/>
    <w:rsid w:val="00712C26"/>
    <w:rsid w:val="00712CD7"/>
    <w:rsid w:val="00713781"/>
    <w:rsid w:val="007138AE"/>
    <w:rsid w:val="00715761"/>
    <w:rsid w:val="00720A63"/>
    <w:rsid w:val="00721883"/>
    <w:rsid w:val="007251F1"/>
    <w:rsid w:val="00726FBE"/>
    <w:rsid w:val="00731409"/>
    <w:rsid w:val="0073192D"/>
    <w:rsid w:val="00731CB7"/>
    <w:rsid w:val="0073241C"/>
    <w:rsid w:val="00734323"/>
    <w:rsid w:val="007351A0"/>
    <w:rsid w:val="007360BB"/>
    <w:rsid w:val="00737739"/>
    <w:rsid w:val="00740C03"/>
    <w:rsid w:val="0074133C"/>
    <w:rsid w:val="007415F9"/>
    <w:rsid w:val="00741AEB"/>
    <w:rsid w:val="00741EA0"/>
    <w:rsid w:val="0074268B"/>
    <w:rsid w:val="00744969"/>
    <w:rsid w:val="00744A65"/>
    <w:rsid w:val="00744F60"/>
    <w:rsid w:val="00746A9F"/>
    <w:rsid w:val="00746BDB"/>
    <w:rsid w:val="00747251"/>
    <w:rsid w:val="00753BF6"/>
    <w:rsid w:val="00753CD9"/>
    <w:rsid w:val="00754ACD"/>
    <w:rsid w:val="00754EC0"/>
    <w:rsid w:val="00755977"/>
    <w:rsid w:val="00755A56"/>
    <w:rsid w:val="00764143"/>
    <w:rsid w:val="00765157"/>
    <w:rsid w:val="007659E6"/>
    <w:rsid w:val="00766275"/>
    <w:rsid w:val="007672FD"/>
    <w:rsid w:val="00773F83"/>
    <w:rsid w:val="00776156"/>
    <w:rsid w:val="007761EE"/>
    <w:rsid w:val="0077657E"/>
    <w:rsid w:val="0077746C"/>
    <w:rsid w:val="0077747A"/>
    <w:rsid w:val="00784874"/>
    <w:rsid w:val="007857F0"/>
    <w:rsid w:val="0078606A"/>
    <w:rsid w:val="00787844"/>
    <w:rsid w:val="00797183"/>
    <w:rsid w:val="007977D5"/>
    <w:rsid w:val="00797957"/>
    <w:rsid w:val="007A0126"/>
    <w:rsid w:val="007A0A5A"/>
    <w:rsid w:val="007A2F42"/>
    <w:rsid w:val="007A6400"/>
    <w:rsid w:val="007A6403"/>
    <w:rsid w:val="007B03F1"/>
    <w:rsid w:val="007B0CEE"/>
    <w:rsid w:val="007B36DC"/>
    <w:rsid w:val="007B39E5"/>
    <w:rsid w:val="007B4015"/>
    <w:rsid w:val="007C0955"/>
    <w:rsid w:val="007C209D"/>
    <w:rsid w:val="007C3CB6"/>
    <w:rsid w:val="007C3DDB"/>
    <w:rsid w:val="007C4B17"/>
    <w:rsid w:val="007C5D23"/>
    <w:rsid w:val="007C7730"/>
    <w:rsid w:val="007D01C5"/>
    <w:rsid w:val="007D08DB"/>
    <w:rsid w:val="007D1DCE"/>
    <w:rsid w:val="007D28C4"/>
    <w:rsid w:val="007D33DE"/>
    <w:rsid w:val="007D3AE7"/>
    <w:rsid w:val="007D68FF"/>
    <w:rsid w:val="007E045F"/>
    <w:rsid w:val="007E1040"/>
    <w:rsid w:val="007E11C4"/>
    <w:rsid w:val="007E149A"/>
    <w:rsid w:val="007E56EF"/>
    <w:rsid w:val="007E6D92"/>
    <w:rsid w:val="007E7B04"/>
    <w:rsid w:val="007E7E02"/>
    <w:rsid w:val="007F11CF"/>
    <w:rsid w:val="007F18FF"/>
    <w:rsid w:val="007F1D61"/>
    <w:rsid w:val="007F3161"/>
    <w:rsid w:val="007F40F9"/>
    <w:rsid w:val="007F4CB3"/>
    <w:rsid w:val="007F69B4"/>
    <w:rsid w:val="007F75D1"/>
    <w:rsid w:val="00802876"/>
    <w:rsid w:val="00804825"/>
    <w:rsid w:val="00804B3E"/>
    <w:rsid w:val="008079BE"/>
    <w:rsid w:val="008106C4"/>
    <w:rsid w:val="0081121A"/>
    <w:rsid w:val="00811F99"/>
    <w:rsid w:val="0081221D"/>
    <w:rsid w:val="008135AC"/>
    <w:rsid w:val="00813C2B"/>
    <w:rsid w:val="00822226"/>
    <w:rsid w:val="0082504B"/>
    <w:rsid w:val="008262C2"/>
    <w:rsid w:val="008262F4"/>
    <w:rsid w:val="008278D6"/>
    <w:rsid w:val="008332D1"/>
    <w:rsid w:val="00833353"/>
    <w:rsid w:val="00834518"/>
    <w:rsid w:val="00836E73"/>
    <w:rsid w:val="00842625"/>
    <w:rsid w:val="00842A1C"/>
    <w:rsid w:val="00846C64"/>
    <w:rsid w:val="008511F0"/>
    <w:rsid w:val="00851905"/>
    <w:rsid w:val="00853437"/>
    <w:rsid w:val="00854B93"/>
    <w:rsid w:val="008554BD"/>
    <w:rsid w:val="0086006E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769C0"/>
    <w:rsid w:val="00877AF1"/>
    <w:rsid w:val="00883708"/>
    <w:rsid w:val="00885054"/>
    <w:rsid w:val="008863E6"/>
    <w:rsid w:val="008A12BD"/>
    <w:rsid w:val="008A1824"/>
    <w:rsid w:val="008A21DC"/>
    <w:rsid w:val="008A4B9F"/>
    <w:rsid w:val="008A53B3"/>
    <w:rsid w:val="008A5645"/>
    <w:rsid w:val="008B1876"/>
    <w:rsid w:val="008B2FD1"/>
    <w:rsid w:val="008B5AEF"/>
    <w:rsid w:val="008B67B4"/>
    <w:rsid w:val="008C0C3A"/>
    <w:rsid w:val="008C46E5"/>
    <w:rsid w:val="008D0123"/>
    <w:rsid w:val="008D032F"/>
    <w:rsid w:val="008D302B"/>
    <w:rsid w:val="008D47A3"/>
    <w:rsid w:val="008D5804"/>
    <w:rsid w:val="008D640E"/>
    <w:rsid w:val="008D77F7"/>
    <w:rsid w:val="008E08C9"/>
    <w:rsid w:val="008E0C4A"/>
    <w:rsid w:val="008E4D94"/>
    <w:rsid w:val="008E6114"/>
    <w:rsid w:val="008F0A2D"/>
    <w:rsid w:val="008F0FC3"/>
    <w:rsid w:val="008F16F4"/>
    <w:rsid w:val="008F2E24"/>
    <w:rsid w:val="008F324C"/>
    <w:rsid w:val="00900D64"/>
    <w:rsid w:val="00902339"/>
    <w:rsid w:val="00905A49"/>
    <w:rsid w:val="009068A2"/>
    <w:rsid w:val="00906E7E"/>
    <w:rsid w:val="009077A6"/>
    <w:rsid w:val="00916B93"/>
    <w:rsid w:val="009179C2"/>
    <w:rsid w:val="00920024"/>
    <w:rsid w:val="00920BA0"/>
    <w:rsid w:val="00923819"/>
    <w:rsid w:val="009244F0"/>
    <w:rsid w:val="00924F46"/>
    <w:rsid w:val="009258BF"/>
    <w:rsid w:val="0092623F"/>
    <w:rsid w:val="00932B8B"/>
    <w:rsid w:val="00932CDB"/>
    <w:rsid w:val="0093317F"/>
    <w:rsid w:val="009353DC"/>
    <w:rsid w:val="0093756F"/>
    <w:rsid w:val="00940B93"/>
    <w:rsid w:val="009413A4"/>
    <w:rsid w:val="00941811"/>
    <w:rsid w:val="00941A73"/>
    <w:rsid w:val="00942287"/>
    <w:rsid w:val="00944175"/>
    <w:rsid w:val="00944433"/>
    <w:rsid w:val="00945A4E"/>
    <w:rsid w:val="00951E91"/>
    <w:rsid w:val="00954865"/>
    <w:rsid w:val="009559D8"/>
    <w:rsid w:val="00955B7F"/>
    <w:rsid w:val="009639BF"/>
    <w:rsid w:val="00963E46"/>
    <w:rsid w:val="00966A15"/>
    <w:rsid w:val="0097192A"/>
    <w:rsid w:val="00974E0D"/>
    <w:rsid w:val="00976A01"/>
    <w:rsid w:val="00976D48"/>
    <w:rsid w:val="00977551"/>
    <w:rsid w:val="00980239"/>
    <w:rsid w:val="0098197C"/>
    <w:rsid w:val="009825B0"/>
    <w:rsid w:val="009855BF"/>
    <w:rsid w:val="00985CFB"/>
    <w:rsid w:val="00994D7A"/>
    <w:rsid w:val="00997A40"/>
    <w:rsid w:val="009A1CD9"/>
    <w:rsid w:val="009A2331"/>
    <w:rsid w:val="009A4EA9"/>
    <w:rsid w:val="009A57A8"/>
    <w:rsid w:val="009A65F3"/>
    <w:rsid w:val="009A669F"/>
    <w:rsid w:val="009A6F2B"/>
    <w:rsid w:val="009B0296"/>
    <w:rsid w:val="009B705D"/>
    <w:rsid w:val="009C291D"/>
    <w:rsid w:val="009C5460"/>
    <w:rsid w:val="009C7581"/>
    <w:rsid w:val="009D0E53"/>
    <w:rsid w:val="009D25B1"/>
    <w:rsid w:val="009D6EF4"/>
    <w:rsid w:val="009D7DB8"/>
    <w:rsid w:val="009E0037"/>
    <w:rsid w:val="009E1437"/>
    <w:rsid w:val="009E1861"/>
    <w:rsid w:val="009E1BFA"/>
    <w:rsid w:val="009E7CC9"/>
    <w:rsid w:val="009F0D20"/>
    <w:rsid w:val="009F2CA1"/>
    <w:rsid w:val="009F6467"/>
    <w:rsid w:val="009F7079"/>
    <w:rsid w:val="009F7389"/>
    <w:rsid w:val="00A01E9C"/>
    <w:rsid w:val="00A03C0D"/>
    <w:rsid w:val="00A105A1"/>
    <w:rsid w:val="00A1357C"/>
    <w:rsid w:val="00A17EFA"/>
    <w:rsid w:val="00A21843"/>
    <w:rsid w:val="00A21FC9"/>
    <w:rsid w:val="00A2280A"/>
    <w:rsid w:val="00A23CDD"/>
    <w:rsid w:val="00A25657"/>
    <w:rsid w:val="00A26DC5"/>
    <w:rsid w:val="00A306B7"/>
    <w:rsid w:val="00A3196F"/>
    <w:rsid w:val="00A34CF4"/>
    <w:rsid w:val="00A35A85"/>
    <w:rsid w:val="00A37C80"/>
    <w:rsid w:val="00A4050D"/>
    <w:rsid w:val="00A40D87"/>
    <w:rsid w:val="00A41576"/>
    <w:rsid w:val="00A41835"/>
    <w:rsid w:val="00A4425A"/>
    <w:rsid w:val="00A4680D"/>
    <w:rsid w:val="00A46DA4"/>
    <w:rsid w:val="00A50568"/>
    <w:rsid w:val="00A52206"/>
    <w:rsid w:val="00A52547"/>
    <w:rsid w:val="00A52CED"/>
    <w:rsid w:val="00A5390D"/>
    <w:rsid w:val="00A5567E"/>
    <w:rsid w:val="00A55FA8"/>
    <w:rsid w:val="00A560FD"/>
    <w:rsid w:val="00A6103F"/>
    <w:rsid w:val="00A61A74"/>
    <w:rsid w:val="00A61FB2"/>
    <w:rsid w:val="00A62633"/>
    <w:rsid w:val="00A6387D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20ED"/>
    <w:rsid w:val="00A83FAB"/>
    <w:rsid w:val="00A862D0"/>
    <w:rsid w:val="00A86321"/>
    <w:rsid w:val="00A90E04"/>
    <w:rsid w:val="00A90E60"/>
    <w:rsid w:val="00A911C2"/>
    <w:rsid w:val="00A91A5C"/>
    <w:rsid w:val="00A9480C"/>
    <w:rsid w:val="00A94B97"/>
    <w:rsid w:val="00A9769B"/>
    <w:rsid w:val="00AA13EB"/>
    <w:rsid w:val="00AA35DF"/>
    <w:rsid w:val="00AA563C"/>
    <w:rsid w:val="00AA6FC1"/>
    <w:rsid w:val="00AA7641"/>
    <w:rsid w:val="00AB3D24"/>
    <w:rsid w:val="00AB75C5"/>
    <w:rsid w:val="00AC267E"/>
    <w:rsid w:val="00AC26E4"/>
    <w:rsid w:val="00AC3690"/>
    <w:rsid w:val="00AC49F2"/>
    <w:rsid w:val="00AC4EA3"/>
    <w:rsid w:val="00AC66F8"/>
    <w:rsid w:val="00AC7E9E"/>
    <w:rsid w:val="00AD117A"/>
    <w:rsid w:val="00AD1D25"/>
    <w:rsid w:val="00AD2EE8"/>
    <w:rsid w:val="00AD3234"/>
    <w:rsid w:val="00AD3738"/>
    <w:rsid w:val="00AD5A0F"/>
    <w:rsid w:val="00AE0491"/>
    <w:rsid w:val="00AE1F14"/>
    <w:rsid w:val="00AE3294"/>
    <w:rsid w:val="00AE4331"/>
    <w:rsid w:val="00AE59EF"/>
    <w:rsid w:val="00AE5D77"/>
    <w:rsid w:val="00AE65AC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0AF"/>
    <w:rsid w:val="00B22AF3"/>
    <w:rsid w:val="00B2339C"/>
    <w:rsid w:val="00B26F32"/>
    <w:rsid w:val="00B30F69"/>
    <w:rsid w:val="00B31A0D"/>
    <w:rsid w:val="00B32030"/>
    <w:rsid w:val="00B33BDD"/>
    <w:rsid w:val="00B34FFB"/>
    <w:rsid w:val="00B377CF"/>
    <w:rsid w:val="00B4114B"/>
    <w:rsid w:val="00B422CB"/>
    <w:rsid w:val="00B43695"/>
    <w:rsid w:val="00B44D39"/>
    <w:rsid w:val="00B44E0A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2E"/>
    <w:rsid w:val="00B6756B"/>
    <w:rsid w:val="00B730DC"/>
    <w:rsid w:val="00B755C3"/>
    <w:rsid w:val="00B75624"/>
    <w:rsid w:val="00B7579F"/>
    <w:rsid w:val="00B75BA9"/>
    <w:rsid w:val="00B769F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4DD1"/>
    <w:rsid w:val="00B97F5B"/>
    <w:rsid w:val="00BA1538"/>
    <w:rsid w:val="00BA3560"/>
    <w:rsid w:val="00BA3859"/>
    <w:rsid w:val="00BA44E0"/>
    <w:rsid w:val="00BA6CBF"/>
    <w:rsid w:val="00BA7753"/>
    <w:rsid w:val="00BB0666"/>
    <w:rsid w:val="00BB0C14"/>
    <w:rsid w:val="00BB42EF"/>
    <w:rsid w:val="00BC21AD"/>
    <w:rsid w:val="00BC23DB"/>
    <w:rsid w:val="00BC2844"/>
    <w:rsid w:val="00BC3C1D"/>
    <w:rsid w:val="00BC455A"/>
    <w:rsid w:val="00BD101D"/>
    <w:rsid w:val="00BD532E"/>
    <w:rsid w:val="00BD7FA6"/>
    <w:rsid w:val="00BE137A"/>
    <w:rsid w:val="00BE3AD4"/>
    <w:rsid w:val="00BE67EE"/>
    <w:rsid w:val="00BE6D92"/>
    <w:rsid w:val="00BF2137"/>
    <w:rsid w:val="00BF27E0"/>
    <w:rsid w:val="00BF2A9F"/>
    <w:rsid w:val="00BF2D0E"/>
    <w:rsid w:val="00BF58AC"/>
    <w:rsid w:val="00BF5931"/>
    <w:rsid w:val="00BF64C5"/>
    <w:rsid w:val="00C02479"/>
    <w:rsid w:val="00C03604"/>
    <w:rsid w:val="00C0642E"/>
    <w:rsid w:val="00C07EA4"/>
    <w:rsid w:val="00C1077D"/>
    <w:rsid w:val="00C13E1A"/>
    <w:rsid w:val="00C14800"/>
    <w:rsid w:val="00C151ED"/>
    <w:rsid w:val="00C165C7"/>
    <w:rsid w:val="00C169DA"/>
    <w:rsid w:val="00C20B3E"/>
    <w:rsid w:val="00C2113B"/>
    <w:rsid w:val="00C22B08"/>
    <w:rsid w:val="00C23E45"/>
    <w:rsid w:val="00C26F30"/>
    <w:rsid w:val="00C30A59"/>
    <w:rsid w:val="00C31AB3"/>
    <w:rsid w:val="00C32EC2"/>
    <w:rsid w:val="00C349C4"/>
    <w:rsid w:val="00C3591E"/>
    <w:rsid w:val="00C434C3"/>
    <w:rsid w:val="00C4527D"/>
    <w:rsid w:val="00C47F89"/>
    <w:rsid w:val="00C540CE"/>
    <w:rsid w:val="00C54639"/>
    <w:rsid w:val="00C5501E"/>
    <w:rsid w:val="00C55B84"/>
    <w:rsid w:val="00C608A9"/>
    <w:rsid w:val="00C60C3E"/>
    <w:rsid w:val="00C6190B"/>
    <w:rsid w:val="00C62EEA"/>
    <w:rsid w:val="00C72409"/>
    <w:rsid w:val="00C743E9"/>
    <w:rsid w:val="00C74732"/>
    <w:rsid w:val="00C7566A"/>
    <w:rsid w:val="00C75F51"/>
    <w:rsid w:val="00C765CD"/>
    <w:rsid w:val="00C775CB"/>
    <w:rsid w:val="00C77657"/>
    <w:rsid w:val="00C77D3C"/>
    <w:rsid w:val="00C82315"/>
    <w:rsid w:val="00C860AF"/>
    <w:rsid w:val="00C870C9"/>
    <w:rsid w:val="00C90ADF"/>
    <w:rsid w:val="00C9134A"/>
    <w:rsid w:val="00C91F33"/>
    <w:rsid w:val="00C9426E"/>
    <w:rsid w:val="00C95F75"/>
    <w:rsid w:val="00C97BCF"/>
    <w:rsid w:val="00CA49BA"/>
    <w:rsid w:val="00CA4A04"/>
    <w:rsid w:val="00CA576A"/>
    <w:rsid w:val="00CA596D"/>
    <w:rsid w:val="00CA73A0"/>
    <w:rsid w:val="00CB028B"/>
    <w:rsid w:val="00CB13DD"/>
    <w:rsid w:val="00CB16F8"/>
    <w:rsid w:val="00CB3BE7"/>
    <w:rsid w:val="00CB5599"/>
    <w:rsid w:val="00CB590F"/>
    <w:rsid w:val="00CB6BE9"/>
    <w:rsid w:val="00CB7043"/>
    <w:rsid w:val="00CC1D29"/>
    <w:rsid w:val="00CC50FD"/>
    <w:rsid w:val="00CC52F8"/>
    <w:rsid w:val="00CC7852"/>
    <w:rsid w:val="00CD0D1D"/>
    <w:rsid w:val="00CD132E"/>
    <w:rsid w:val="00CD3644"/>
    <w:rsid w:val="00CD5F50"/>
    <w:rsid w:val="00CE2936"/>
    <w:rsid w:val="00CE3608"/>
    <w:rsid w:val="00CE3810"/>
    <w:rsid w:val="00CE604E"/>
    <w:rsid w:val="00CE6CCF"/>
    <w:rsid w:val="00CF23D3"/>
    <w:rsid w:val="00CF3608"/>
    <w:rsid w:val="00CF5D90"/>
    <w:rsid w:val="00CF6B9F"/>
    <w:rsid w:val="00D0326D"/>
    <w:rsid w:val="00D04521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2E81"/>
    <w:rsid w:val="00D33646"/>
    <w:rsid w:val="00D33EC2"/>
    <w:rsid w:val="00D34642"/>
    <w:rsid w:val="00D3501D"/>
    <w:rsid w:val="00D35112"/>
    <w:rsid w:val="00D35146"/>
    <w:rsid w:val="00D352E6"/>
    <w:rsid w:val="00D41FDE"/>
    <w:rsid w:val="00D44431"/>
    <w:rsid w:val="00D46301"/>
    <w:rsid w:val="00D51E65"/>
    <w:rsid w:val="00D53EBB"/>
    <w:rsid w:val="00D557EF"/>
    <w:rsid w:val="00D55C89"/>
    <w:rsid w:val="00D56455"/>
    <w:rsid w:val="00D5779B"/>
    <w:rsid w:val="00D600F9"/>
    <w:rsid w:val="00D64771"/>
    <w:rsid w:val="00D7159B"/>
    <w:rsid w:val="00D7468C"/>
    <w:rsid w:val="00D75422"/>
    <w:rsid w:val="00D76296"/>
    <w:rsid w:val="00D81E02"/>
    <w:rsid w:val="00D82250"/>
    <w:rsid w:val="00D828B3"/>
    <w:rsid w:val="00D83585"/>
    <w:rsid w:val="00D85D9C"/>
    <w:rsid w:val="00D878BC"/>
    <w:rsid w:val="00D92155"/>
    <w:rsid w:val="00D931AA"/>
    <w:rsid w:val="00D93D35"/>
    <w:rsid w:val="00D940E2"/>
    <w:rsid w:val="00DA1438"/>
    <w:rsid w:val="00DA1836"/>
    <w:rsid w:val="00DA1B1B"/>
    <w:rsid w:val="00DB39ED"/>
    <w:rsid w:val="00DB4266"/>
    <w:rsid w:val="00DB58C1"/>
    <w:rsid w:val="00DB7F90"/>
    <w:rsid w:val="00DC020B"/>
    <w:rsid w:val="00DC2621"/>
    <w:rsid w:val="00DC3DBF"/>
    <w:rsid w:val="00DC47C0"/>
    <w:rsid w:val="00DC5E74"/>
    <w:rsid w:val="00DC6045"/>
    <w:rsid w:val="00DD0244"/>
    <w:rsid w:val="00DD0CE1"/>
    <w:rsid w:val="00DD0D42"/>
    <w:rsid w:val="00DD1E5C"/>
    <w:rsid w:val="00DD319A"/>
    <w:rsid w:val="00DD3446"/>
    <w:rsid w:val="00DD36B0"/>
    <w:rsid w:val="00DD434D"/>
    <w:rsid w:val="00DD44DA"/>
    <w:rsid w:val="00DD456A"/>
    <w:rsid w:val="00DD664D"/>
    <w:rsid w:val="00DD69DC"/>
    <w:rsid w:val="00DD73FF"/>
    <w:rsid w:val="00DE0F21"/>
    <w:rsid w:val="00DE117D"/>
    <w:rsid w:val="00DE465B"/>
    <w:rsid w:val="00DE4EE9"/>
    <w:rsid w:val="00DE61E7"/>
    <w:rsid w:val="00DF1147"/>
    <w:rsid w:val="00DF2EAC"/>
    <w:rsid w:val="00DF464E"/>
    <w:rsid w:val="00DF4B01"/>
    <w:rsid w:val="00DF68EB"/>
    <w:rsid w:val="00E006A7"/>
    <w:rsid w:val="00E03C8F"/>
    <w:rsid w:val="00E07F35"/>
    <w:rsid w:val="00E1005F"/>
    <w:rsid w:val="00E1056D"/>
    <w:rsid w:val="00E11A18"/>
    <w:rsid w:val="00E127C4"/>
    <w:rsid w:val="00E1283E"/>
    <w:rsid w:val="00E13E4B"/>
    <w:rsid w:val="00E13F8B"/>
    <w:rsid w:val="00E15387"/>
    <w:rsid w:val="00E15AF9"/>
    <w:rsid w:val="00E16D56"/>
    <w:rsid w:val="00E17007"/>
    <w:rsid w:val="00E20BA8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46879"/>
    <w:rsid w:val="00E47A53"/>
    <w:rsid w:val="00E51EF2"/>
    <w:rsid w:val="00E544C2"/>
    <w:rsid w:val="00E54D16"/>
    <w:rsid w:val="00E61DC4"/>
    <w:rsid w:val="00E670CD"/>
    <w:rsid w:val="00E7110D"/>
    <w:rsid w:val="00E74A1D"/>
    <w:rsid w:val="00E760E3"/>
    <w:rsid w:val="00E76DCB"/>
    <w:rsid w:val="00E80619"/>
    <w:rsid w:val="00E822CB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B0A"/>
    <w:rsid w:val="00EA1B14"/>
    <w:rsid w:val="00EA3290"/>
    <w:rsid w:val="00EA43FC"/>
    <w:rsid w:val="00EA52C9"/>
    <w:rsid w:val="00EA5A30"/>
    <w:rsid w:val="00EA6555"/>
    <w:rsid w:val="00EA7C66"/>
    <w:rsid w:val="00EB1912"/>
    <w:rsid w:val="00EB20F2"/>
    <w:rsid w:val="00EB391A"/>
    <w:rsid w:val="00EB3C6B"/>
    <w:rsid w:val="00EB6131"/>
    <w:rsid w:val="00EB672B"/>
    <w:rsid w:val="00EB7E95"/>
    <w:rsid w:val="00EC07A9"/>
    <w:rsid w:val="00EC07D6"/>
    <w:rsid w:val="00EC0BB7"/>
    <w:rsid w:val="00EC13AF"/>
    <w:rsid w:val="00EC7DF8"/>
    <w:rsid w:val="00ED1CEE"/>
    <w:rsid w:val="00ED1DB5"/>
    <w:rsid w:val="00ED2A6D"/>
    <w:rsid w:val="00ED2C5F"/>
    <w:rsid w:val="00ED30E2"/>
    <w:rsid w:val="00ED3478"/>
    <w:rsid w:val="00ED6F92"/>
    <w:rsid w:val="00EE0F3D"/>
    <w:rsid w:val="00EE166B"/>
    <w:rsid w:val="00EE1FC5"/>
    <w:rsid w:val="00EE2C5A"/>
    <w:rsid w:val="00EE2C69"/>
    <w:rsid w:val="00EE60CD"/>
    <w:rsid w:val="00EF0271"/>
    <w:rsid w:val="00EF063D"/>
    <w:rsid w:val="00EF0A45"/>
    <w:rsid w:val="00EF0F68"/>
    <w:rsid w:val="00EF3FAD"/>
    <w:rsid w:val="00EF724F"/>
    <w:rsid w:val="00F00489"/>
    <w:rsid w:val="00F00A1A"/>
    <w:rsid w:val="00F054EA"/>
    <w:rsid w:val="00F070B0"/>
    <w:rsid w:val="00F07712"/>
    <w:rsid w:val="00F1395A"/>
    <w:rsid w:val="00F13A06"/>
    <w:rsid w:val="00F1466D"/>
    <w:rsid w:val="00F14DC5"/>
    <w:rsid w:val="00F17C10"/>
    <w:rsid w:val="00F20571"/>
    <w:rsid w:val="00F2220E"/>
    <w:rsid w:val="00F2347C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458DD"/>
    <w:rsid w:val="00F45A9A"/>
    <w:rsid w:val="00F50FED"/>
    <w:rsid w:val="00F52DD7"/>
    <w:rsid w:val="00F579BF"/>
    <w:rsid w:val="00F620B0"/>
    <w:rsid w:val="00F65050"/>
    <w:rsid w:val="00F6597A"/>
    <w:rsid w:val="00F65E06"/>
    <w:rsid w:val="00F674F1"/>
    <w:rsid w:val="00F720BB"/>
    <w:rsid w:val="00F73929"/>
    <w:rsid w:val="00F73C16"/>
    <w:rsid w:val="00F73F1F"/>
    <w:rsid w:val="00F75C44"/>
    <w:rsid w:val="00F76767"/>
    <w:rsid w:val="00F8191A"/>
    <w:rsid w:val="00F8248D"/>
    <w:rsid w:val="00F85417"/>
    <w:rsid w:val="00F86034"/>
    <w:rsid w:val="00F863A1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A7046"/>
    <w:rsid w:val="00FB171A"/>
    <w:rsid w:val="00FB7866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6DD3"/>
    <w:rsid w:val="00FD7BAE"/>
    <w:rsid w:val="00FE15E6"/>
    <w:rsid w:val="00FE21FB"/>
    <w:rsid w:val="00FE2B35"/>
    <w:rsid w:val="00FE3AAF"/>
    <w:rsid w:val="00FE3C68"/>
    <w:rsid w:val="00FE6C04"/>
    <w:rsid w:val="00FE77BA"/>
    <w:rsid w:val="00FF18B6"/>
    <w:rsid w:val="00FF3617"/>
    <w:rsid w:val="00FF47C9"/>
    <w:rsid w:val="00FF4B75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Mapa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490E9-9E6E-4D36-8735-A92A7817F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1.dot</Template>
  <TotalTime>24</TotalTime>
  <Pages>20</Pages>
  <Words>2228</Words>
  <Characters>17705</Characters>
  <Application>Microsoft Office Word</Application>
  <DocSecurity>0</DocSecurity>
  <Lines>147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19894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eprzybylska</cp:lastModifiedBy>
  <cp:revision>12</cp:revision>
  <cp:lastPrinted>2016-07-18T05:54:00Z</cp:lastPrinted>
  <dcterms:created xsi:type="dcterms:W3CDTF">2016-11-15T10:27:00Z</dcterms:created>
  <dcterms:modified xsi:type="dcterms:W3CDTF">2018-04-27T10:26:00Z</dcterms:modified>
</cp:coreProperties>
</file>